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FDA" w:rsidRDefault="00391A37">
      <w:pPr>
        <w:pStyle w:val="a5"/>
        <w:spacing w:before="0" w:beforeAutospacing="0" w:after="0" w:afterAutospacing="0" w:line="400" w:lineRule="exact"/>
        <w:jc w:val="both"/>
        <w:rPr>
          <w:rFonts w:ascii="Times New Roman" w:hAnsi="Times New Roman" w:cs="Times New Roman"/>
          <w:b/>
          <w:szCs w:val="21"/>
        </w:rPr>
      </w:pPr>
      <w:r>
        <w:rPr>
          <w:rFonts w:ascii="Times New Roman" w:eastAsia="黑体" w:hAnsi="Times New Roman" w:cs="Times New Roman"/>
          <w:sz w:val="32"/>
          <w:szCs w:val="32"/>
        </w:rPr>
        <w:t>附件</w:t>
      </w:r>
      <w:r>
        <w:rPr>
          <w:rFonts w:ascii="Times New Roman" w:eastAsia="黑体" w:hAnsi="Times New Roman" w:cs="Times New Roman"/>
          <w:sz w:val="32"/>
          <w:szCs w:val="32"/>
        </w:rPr>
        <w:t>2</w:t>
      </w:r>
    </w:p>
    <w:p w:rsidR="00AA2FDA" w:rsidRDefault="00AA2FDA"/>
    <w:p w:rsidR="00AA2FDA" w:rsidRDefault="00AA2FDA"/>
    <w:p w:rsidR="00AA2FDA" w:rsidRDefault="00391A37">
      <w:pPr>
        <w:spacing w:before="120" w:after="240" w:line="500" w:lineRule="exact"/>
        <w:jc w:val="center"/>
        <w:rPr>
          <w:b/>
          <w:bCs/>
          <w:sz w:val="48"/>
          <w:szCs w:val="48"/>
        </w:rPr>
      </w:pPr>
      <w:r>
        <w:rPr>
          <w:b/>
          <w:bCs/>
          <w:sz w:val="48"/>
          <w:szCs w:val="48"/>
        </w:rPr>
        <w:t>江苏省研究生工作站申报书</w:t>
      </w:r>
    </w:p>
    <w:p w:rsidR="00AA2FDA" w:rsidRDefault="00391A37">
      <w:pPr>
        <w:spacing w:before="120" w:after="240" w:line="500" w:lineRule="exact"/>
        <w:rPr>
          <w:b/>
          <w:bCs/>
          <w:sz w:val="48"/>
          <w:szCs w:val="48"/>
        </w:rPr>
      </w:pPr>
      <w:r>
        <w:rPr>
          <w:rFonts w:eastAsia="楷体"/>
          <w:b/>
          <w:bCs/>
          <w:sz w:val="44"/>
          <w:szCs w:val="44"/>
        </w:rPr>
        <w:t>（党政机关、事业单位、社会组织等机构填报）</w:t>
      </w:r>
    </w:p>
    <w:p w:rsidR="00AA2FDA" w:rsidRDefault="00AA2FDA">
      <w:pPr>
        <w:spacing w:beforeLines="100" w:before="312"/>
        <w:jc w:val="center"/>
        <w:rPr>
          <w:b/>
          <w:sz w:val="72"/>
          <w:szCs w:val="72"/>
        </w:rPr>
      </w:pPr>
    </w:p>
    <w:p w:rsidR="00AA2FDA" w:rsidRDefault="00AA2FDA">
      <w:pPr>
        <w:spacing w:beforeLines="100" w:before="312"/>
        <w:jc w:val="center"/>
        <w:rPr>
          <w:b/>
          <w:sz w:val="72"/>
          <w:szCs w:val="72"/>
        </w:rPr>
      </w:pPr>
    </w:p>
    <w:tbl>
      <w:tblPr>
        <w:tblW w:w="0" w:type="auto"/>
        <w:jc w:val="center"/>
        <w:tblLook w:val="04A0" w:firstRow="1" w:lastRow="0" w:firstColumn="1" w:lastColumn="0" w:noHBand="0" w:noVBand="1"/>
      </w:tblPr>
      <w:tblGrid>
        <w:gridCol w:w="3097"/>
        <w:gridCol w:w="3969"/>
      </w:tblGrid>
      <w:tr w:rsidR="00AA2FDA">
        <w:trPr>
          <w:jc w:val="center"/>
        </w:trPr>
        <w:tc>
          <w:tcPr>
            <w:tcW w:w="2977" w:type="dxa"/>
          </w:tcPr>
          <w:p w:rsidR="00AA2FDA" w:rsidRDefault="00391A37">
            <w:pPr>
              <w:rPr>
                <w:color w:val="FF0000"/>
              </w:rPr>
            </w:pPr>
            <w:r w:rsidRPr="00391A37">
              <w:rPr>
                <w:rFonts w:eastAsia="仿宋_GB2312"/>
                <w:spacing w:val="20"/>
                <w:kern w:val="0"/>
                <w:sz w:val="32"/>
                <w:szCs w:val="30"/>
                <w:fitText w:val="2880" w:id="-973356800"/>
              </w:rPr>
              <w:t>申请设站单位全</w:t>
            </w:r>
            <w:r w:rsidRPr="00391A37">
              <w:rPr>
                <w:rFonts w:eastAsia="仿宋_GB2312"/>
                <w:spacing w:val="20"/>
                <w:kern w:val="0"/>
                <w:sz w:val="32"/>
                <w:szCs w:val="30"/>
                <w:fitText w:val="2880" w:id="-973356800"/>
              </w:rPr>
              <w:t>称</w:t>
            </w:r>
          </w:p>
        </w:tc>
        <w:tc>
          <w:tcPr>
            <w:tcW w:w="3969" w:type="dxa"/>
          </w:tcPr>
          <w:p w:rsidR="00AA2FDA" w:rsidRDefault="00391A37">
            <w:pPr>
              <w:jc w:val="left"/>
              <w:rPr>
                <w:rFonts w:eastAsia="仿宋_GB2312"/>
                <w:spacing w:val="-14"/>
                <w:sz w:val="32"/>
                <w:szCs w:val="32"/>
                <w:u w:val="single"/>
              </w:rPr>
            </w:pPr>
            <w:r>
              <w:rPr>
                <w:rFonts w:eastAsia="仿宋_GB2312"/>
                <w:sz w:val="32"/>
                <w:szCs w:val="30"/>
              </w:rPr>
              <w:t>：</w:t>
            </w:r>
            <w:r>
              <w:rPr>
                <w:rFonts w:eastAsia="仿宋_GB2312" w:hint="eastAsia"/>
                <w:spacing w:val="-14"/>
                <w:sz w:val="32"/>
                <w:szCs w:val="32"/>
                <w:u w:val="single"/>
              </w:rPr>
              <w:t>天衡会计师</w:t>
            </w:r>
            <w:r>
              <w:rPr>
                <w:rFonts w:eastAsia="仿宋_GB2312"/>
                <w:spacing w:val="-14"/>
                <w:sz w:val="32"/>
                <w:szCs w:val="32"/>
                <w:u w:val="single"/>
              </w:rPr>
              <w:t>事务所（</w:t>
            </w:r>
            <w:r>
              <w:rPr>
                <w:rFonts w:eastAsia="仿宋_GB2312" w:hint="eastAsia"/>
                <w:spacing w:val="-14"/>
                <w:sz w:val="32"/>
                <w:szCs w:val="32"/>
                <w:u w:val="single"/>
              </w:rPr>
              <w:t>特殊</w:t>
            </w:r>
            <w:r>
              <w:rPr>
                <w:rFonts w:eastAsia="仿宋_GB2312"/>
                <w:spacing w:val="-14"/>
                <w:sz w:val="32"/>
                <w:szCs w:val="32"/>
                <w:u w:val="single"/>
              </w:rPr>
              <w:t>普</w:t>
            </w:r>
          </w:p>
          <w:p w:rsidR="00AA2FDA" w:rsidRDefault="00391A37">
            <w:pPr>
              <w:jc w:val="left"/>
              <w:rPr>
                <w:rFonts w:eastAsia="仿宋_GB2312"/>
                <w:spacing w:val="-14"/>
                <w:sz w:val="32"/>
                <w:szCs w:val="32"/>
                <w:u w:val="single"/>
              </w:rPr>
            </w:pPr>
            <w:r>
              <w:rPr>
                <w:rFonts w:eastAsia="仿宋_GB2312" w:hint="eastAsia"/>
                <w:spacing w:val="-14"/>
                <w:sz w:val="32"/>
                <w:szCs w:val="32"/>
                <w:u w:val="single"/>
              </w:rPr>
              <w:t xml:space="preserve">      </w:t>
            </w:r>
            <w:r>
              <w:rPr>
                <w:rFonts w:eastAsia="仿宋_GB2312"/>
                <w:spacing w:val="-14"/>
                <w:sz w:val="32"/>
                <w:szCs w:val="32"/>
                <w:u w:val="single"/>
              </w:rPr>
              <w:t>通合伙）</w:t>
            </w:r>
            <w:r>
              <w:rPr>
                <w:rFonts w:eastAsia="仿宋_GB2312" w:hint="eastAsia"/>
                <w:spacing w:val="-14"/>
                <w:sz w:val="32"/>
                <w:szCs w:val="32"/>
                <w:u w:val="single"/>
              </w:rPr>
              <w:t>徐州分所</w:t>
            </w:r>
            <w:r>
              <w:rPr>
                <w:rFonts w:eastAsia="仿宋_GB2312" w:hint="eastAsia"/>
                <w:spacing w:val="-14"/>
                <w:sz w:val="32"/>
                <w:szCs w:val="32"/>
                <w:u w:val="single"/>
              </w:rPr>
              <w:t xml:space="preserve">          </w:t>
            </w:r>
          </w:p>
        </w:tc>
      </w:tr>
      <w:tr w:rsidR="00AA2FDA">
        <w:trPr>
          <w:jc w:val="center"/>
        </w:trPr>
        <w:tc>
          <w:tcPr>
            <w:tcW w:w="2977" w:type="dxa"/>
          </w:tcPr>
          <w:p w:rsidR="00AA2FDA" w:rsidRDefault="00391A37">
            <w:r w:rsidRPr="00391A37">
              <w:rPr>
                <w:rFonts w:eastAsia="仿宋_GB2312"/>
                <w:spacing w:val="90"/>
                <w:kern w:val="0"/>
                <w:sz w:val="32"/>
                <w:szCs w:val="30"/>
                <w:fitText w:val="2880" w:id="-973356799"/>
              </w:rPr>
              <w:t>单</w:t>
            </w:r>
            <w:r w:rsidRPr="00391A37">
              <w:rPr>
                <w:rFonts w:eastAsia="仿宋_GB2312"/>
                <w:spacing w:val="90"/>
                <w:kern w:val="0"/>
                <w:sz w:val="32"/>
                <w:szCs w:val="30"/>
                <w:fitText w:val="2880" w:id="-973356799"/>
              </w:rPr>
              <w:t xml:space="preserve"> </w:t>
            </w:r>
            <w:r w:rsidRPr="00391A37">
              <w:rPr>
                <w:rFonts w:eastAsia="仿宋_GB2312"/>
                <w:spacing w:val="90"/>
                <w:kern w:val="0"/>
                <w:sz w:val="32"/>
                <w:szCs w:val="30"/>
                <w:fitText w:val="2880" w:id="-973356799"/>
              </w:rPr>
              <w:t>位</w:t>
            </w:r>
            <w:r w:rsidRPr="00391A37">
              <w:rPr>
                <w:rFonts w:eastAsia="仿宋_GB2312"/>
                <w:spacing w:val="90"/>
                <w:kern w:val="0"/>
                <w:sz w:val="32"/>
                <w:szCs w:val="30"/>
                <w:fitText w:val="2880" w:id="-973356799"/>
              </w:rPr>
              <w:t xml:space="preserve"> </w:t>
            </w:r>
            <w:r w:rsidRPr="00391A37">
              <w:rPr>
                <w:rFonts w:eastAsia="仿宋_GB2312"/>
                <w:spacing w:val="90"/>
                <w:kern w:val="0"/>
                <w:sz w:val="32"/>
                <w:szCs w:val="30"/>
                <w:fitText w:val="2880" w:id="-973356799"/>
              </w:rPr>
              <w:t>地</w:t>
            </w:r>
            <w:r w:rsidRPr="00391A37">
              <w:rPr>
                <w:rFonts w:eastAsia="仿宋_GB2312"/>
                <w:spacing w:val="90"/>
                <w:kern w:val="0"/>
                <w:sz w:val="32"/>
                <w:szCs w:val="30"/>
                <w:fitText w:val="2880" w:id="-973356799"/>
              </w:rPr>
              <w:t xml:space="preserve"> </w:t>
            </w:r>
            <w:r w:rsidRPr="00391A37">
              <w:rPr>
                <w:rFonts w:eastAsia="仿宋_GB2312"/>
                <w:spacing w:val="20"/>
                <w:kern w:val="0"/>
                <w:sz w:val="32"/>
                <w:szCs w:val="30"/>
                <w:fitText w:val="2880" w:id="-973356799"/>
              </w:rPr>
              <w:t>址</w:t>
            </w:r>
          </w:p>
        </w:tc>
        <w:tc>
          <w:tcPr>
            <w:tcW w:w="3969" w:type="dxa"/>
          </w:tcPr>
          <w:p w:rsidR="00AA2FDA" w:rsidRDefault="00391A37">
            <w:pPr>
              <w:jc w:val="left"/>
              <w:rPr>
                <w:rFonts w:eastAsia="仿宋_GB2312"/>
              </w:rPr>
            </w:pPr>
            <w:r>
              <w:rPr>
                <w:rFonts w:eastAsia="仿宋_GB2312"/>
                <w:sz w:val="32"/>
                <w:szCs w:val="30"/>
              </w:rPr>
              <w:t>：</w:t>
            </w:r>
            <w:r>
              <w:rPr>
                <w:rFonts w:eastAsia="仿宋_GB2312" w:hint="eastAsia"/>
                <w:spacing w:val="-14"/>
                <w:sz w:val="32"/>
                <w:szCs w:val="32"/>
                <w:u w:val="single"/>
              </w:rPr>
              <w:t xml:space="preserve">  </w:t>
            </w:r>
            <w:r>
              <w:rPr>
                <w:rFonts w:eastAsia="仿宋_GB2312" w:hint="eastAsia"/>
                <w:spacing w:val="-14"/>
                <w:sz w:val="32"/>
                <w:szCs w:val="32"/>
                <w:u w:val="single"/>
              </w:rPr>
              <w:t>徐州市解放</w:t>
            </w:r>
            <w:r>
              <w:rPr>
                <w:rFonts w:eastAsia="仿宋_GB2312"/>
                <w:spacing w:val="-14"/>
                <w:sz w:val="32"/>
                <w:szCs w:val="32"/>
                <w:u w:val="single"/>
              </w:rPr>
              <w:t>南路</w:t>
            </w:r>
            <w:r>
              <w:rPr>
                <w:rFonts w:eastAsia="仿宋_GB2312" w:hint="eastAsia"/>
                <w:spacing w:val="-14"/>
                <w:sz w:val="32"/>
                <w:szCs w:val="32"/>
                <w:u w:val="single"/>
              </w:rPr>
              <w:t>300</w:t>
            </w:r>
            <w:r>
              <w:rPr>
                <w:rFonts w:eastAsia="仿宋_GB2312" w:hint="eastAsia"/>
                <w:spacing w:val="-14"/>
                <w:sz w:val="32"/>
                <w:szCs w:val="32"/>
                <w:u w:val="single"/>
              </w:rPr>
              <w:t>号</w:t>
            </w:r>
            <w:r>
              <w:rPr>
                <w:rFonts w:eastAsia="仿宋_GB2312" w:hint="eastAsia"/>
                <w:spacing w:val="-14"/>
                <w:sz w:val="32"/>
                <w:szCs w:val="32"/>
                <w:u w:val="single"/>
              </w:rPr>
              <w:t xml:space="preserve">    </w:t>
            </w:r>
          </w:p>
        </w:tc>
      </w:tr>
      <w:tr w:rsidR="00AA2FDA">
        <w:trPr>
          <w:jc w:val="center"/>
        </w:trPr>
        <w:tc>
          <w:tcPr>
            <w:tcW w:w="2977" w:type="dxa"/>
          </w:tcPr>
          <w:p w:rsidR="00AA2FDA" w:rsidRDefault="00391A37">
            <w:r>
              <w:rPr>
                <w:rFonts w:eastAsia="仿宋_GB2312"/>
                <w:spacing w:val="160"/>
                <w:kern w:val="0"/>
                <w:sz w:val="32"/>
                <w:szCs w:val="30"/>
                <w:fitText w:val="2880" w:id="-973356798"/>
              </w:rPr>
              <w:t>单位联系</w:t>
            </w:r>
            <w:r>
              <w:rPr>
                <w:rFonts w:eastAsia="仿宋_GB2312"/>
                <w:kern w:val="0"/>
                <w:sz w:val="32"/>
                <w:szCs w:val="30"/>
                <w:fitText w:val="2880" w:id="-973356798"/>
              </w:rPr>
              <w:t>人</w:t>
            </w:r>
          </w:p>
        </w:tc>
        <w:tc>
          <w:tcPr>
            <w:tcW w:w="3969" w:type="dxa"/>
          </w:tcPr>
          <w:p w:rsidR="00AA2FDA" w:rsidRDefault="00391A37">
            <w:pPr>
              <w:jc w:val="left"/>
            </w:pPr>
            <w:r>
              <w:rPr>
                <w:rFonts w:eastAsia="仿宋_GB2312"/>
                <w:sz w:val="32"/>
                <w:szCs w:val="30"/>
              </w:rPr>
              <w:t>：</w:t>
            </w:r>
            <w:r>
              <w:rPr>
                <w:rFonts w:eastAsia="仿宋_GB2312" w:hint="eastAsia"/>
                <w:spacing w:val="-14"/>
                <w:sz w:val="32"/>
                <w:szCs w:val="32"/>
                <w:u w:val="single"/>
              </w:rPr>
              <w:t xml:space="preserve">          </w:t>
            </w:r>
            <w:r>
              <w:rPr>
                <w:rFonts w:eastAsia="仿宋_GB2312" w:hint="eastAsia"/>
                <w:spacing w:val="-14"/>
                <w:sz w:val="32"/>
                <w:szCs w:val="32"/>
                <w:u w:val="single"/>
              </w:rPr>
              <w:t>张雷</w:t>
            </w:r>
            <w:r>
              <w:rPr>
                <w:rFonts w:eastAsia="仿宋_GB2312" w:hint="eastAsia"/>
                <w:spacing w:val="-14"/>
                <w:sz w:val="32"/>
                <w:szCs w:val="32"/>
                <w:u w:val="single"/>
              </w:rPr>
              <w:t xml:space="preserve">  </w:t>
            </w:r>
            <w:r>
              <w:rPr>
                <w:rFonts w:eastAsia="仿宋_GB2312"/>
                <w:spacing w:val="-14"/>
                <w:sz w:val="32"/>
                <w:szCs w:val="32"/>
                <w:u w:val="single"/>
              </w:rPr>
              <w:t xml:space="preserve"> </w:t>
            </w:r>
            <w:r>
              <w:rPr>
                <w:rFonts w:eastAsia="仿宋_GB2312" w:hint="eastAsia"/>
                <w:spacing w:val="-14"/>
                <w:sz w:val="32"/>
                <w:szCs w:val="32"/>
                <w:u w:val="single"/>
              </w:rPr>
              <w:t xml:space="preserve">    </w:t>
            </w:r>
            <w:r>
              <w:rPr>
                <w:rFonts w:eastAsia="仿宋_GB2312"/>
                <w:spacing w:val="-14"/>
                <w:sz w:val="32"/>
                <w:szCs w:val="32"/>
                <w:u w:val="single"/>
              </w:rPr>
              <w:t xml:space="preserve">  </w:t>
            </w:r>
            <w:r>
              <w:rPr>
                <w:rFonts w:eastAsia="仿宋_GB2312" w:hint="eastAsia"/>
                <w:spacing w:val="-14"/>
                <w:sz w:val="32"/>
                <w:szCs w:val="32"/>
                <w:u w:val="single"/>
              </w:rPr>
              <w:t xml:space="preserve">   </w:t>
            </w:r>
          </w:p>
        </w:tc>
      </w:tr>
      <w:tr w:rsidR="00AA2FDA">
        <w:trPr>
          <w:jc w:val="center"/>
        </w:trPr>
        <w:tc>
          <w:tcPr>
            <w:tcW w:w="2977" w:type="dxa"/>
          </w:tcPr>
          <w:p w:rsidR="00AA2FDA" w:rsidRDefault="00391A37">
            <w:pPr>
              <w:rPr>
                <w:rFonts w:eastAsia="仿宋_GB2312"/>
                <w:spacing w:val="23"/>
                <w:kern w:val="0"/>
                <w:sz w:val="32"/>
                <w:szCs w:val="30"/>
              </w:rPr>
            </w:pPr>
            <w:r w:rsidRPr="00391A37">
              <w:rPr>
                <w:rFonts w:eastAsia="仿宋_GB2312"/>
                <w:spacing w:val="260"/>
                <w:kern w:val="0"/>
                <w:sz w:val="32"/>
                <w:szCs w:val="30"/>
                <w:fitText w:val="2880" w:id="-973356797"/>
              </w:rPr>
              <w:t>联系电</w:t>
            </w:r>
            <w:r w:rsidRPr="00391A37">
              <w:rPr>
                <w:rFonts w:eastAsia="仿宋_GB2312"/>
                <w:spacing w:val="20"/>
                <w:kern w:val="0"/>
                <w:sz w:val="32"/>
                <w:szCs w:val="30"/>
                <w:fitText w:val="2880" w:id="-973356797"/>
              </w:rPr>
              <w:t>话</w:t>
            </w:r>
          </w:p>
        </w:tc>
        <w:tc>
          <w:tcPr>
            <w:tcW w:w="3969" w:type="dxa"/>
          </w:tcPr>
          <w:p w:rsidR="00AA2FDA" w:rsidRDefault="00391A37">
            <w:pPr>
              <w:jc w:val="left"/>
            </w:pPr>
            <w:r>
              <w:rPr>
                <w:rFonts w:eastAsia="仿宋_GB2312"/>
                <w:sz w:val="32"/>
                <w:szCs w:val="30"/>
              </w:rPr>
              <w:t>：</w:t>
            </w:r>
            <w:r>
              <w:rPr>
                <w:rFonts w:eastAsia="仿宋_GB2312"/>
                <w:spacing w:val="-14"/>
                <w:sz w:val="32"/>
                <w:szCs w:val="32"/>
                <w:u w:val="single"/>
              </w:rPr>
              <w:t xml:space="preserve">       13645209178       </w:t>
            </w:r>
          </w:p>
        </w:tc>
      </w:tr>
      <w:tr w:rsidR="00AA2FDA">
        <w:trPr>
          <w:jc w:val="center"/>
        </w:trPr>
        <w:tc>
          <w:tcPr>
            <w:tcW w:w="2977" w:type="dxa"/>
          </w:tcPr>
          <w:p w:rsidR="00AA2FDA" w:rsidRDefault="00391A37">
            <w:pPr>
              <w:rPr>
                <w:rFonts w:eastAsia="仿宋_GB2312"/>
                <w:sz w:val="32"/>
                <w:szCs w:val="30"/>
              </w:rPr>
            </w:pPr>
            <w:r w:rsidRPr="00391A37">
              <w:rPr>
                <w:rFonts w:eastAsia="仿宋_GB2312"/>
                <w:spacing w:val="260"/>
                <w:kern w:val="0"/>
                <w:sz w:val="32"/>
                <w:szCs w:val="30"/>
                <w:fitText w:val="2880" w:id="-973356796"/>
              </w:rPr>
              <w:t>电子信</w:t>
            </w:r>
            <w:r w:rsidRPr="00391A37">
              <w:rPr>
                <w:rFonts w:eastAsia="仿宋_GB2312"/>
                <w:spacing w:val="20"/>
                <w:kern w:val="0"/>
                <w:sz w:val="32"/>
                <w:szCs w:val="30"/>
                <w:fitText w:val="2880" w:id="-973356796"/>
              </w:rPr>
              <w:t>箱</w:t>
            </w:r>
          </w:p>
        </w:tc>
        <w:tc>
          <w:tcPr>
            <w:tcW w:w="3969" w:type="dxa"/>
          </w:tcPr>
          <w:p w:rsidR="00AA2FDA" w:rsidRDefault="00391A37">
            <w:pPr>
              <w:jc w:val="left"/>
            </w:pPr>
            <w:r>
              <w:rPr>
                <w:rFonts w:eastAsia="仿宋_GB2312"/>
                <w:sz w:val="32"/>
                <w:szCs w:val="30"/>
              </w:rPr>
              <w:t>：</w:t>
            </w:r>
            <w:r>
              <w:rPr>
                <w:rFonts w:eastAsia="仿宋_GB2312"/>
                <w:spacing w:val="-14"/>
                <w:sz w:val="32"/>
                <w:szCs w:val="32"/>
                <w:u w:val="single"/>
              </w:rPr>
              <w:t xml:space="preserve">    911359384@qq.com </w:t>
            </w:r>
            <w:r>
              <w:rPr>
                <w:rFonts w:eastAsia="仿宋_GB2312" w:hint="eastAsia"/>
                <w:spacing w:val="-14"/>
                <w:sz w:val="32"/>
                <w:szCs w:val="32"/>
                <w:u w:val="single"/>
              </w:rPr>
              <w:t xml:space="preserve">  </w:t>
            </w:r>
            <w:r>
              <w:rPr>
                <w:rFonts w:eastAsia="仿宋_GB2312"/>
                <w:spacing w:val="-14"/>
                <w:sz w:val="32"/>
                <w:szCs w:val="32"/>
                <w:u w:val="single"/>
              </w:rPr>
              <w:t xml:space="preserve">  </w:t>
            </w:r>
          </w:p>
        </w:tc>
      </w:tr>
      <w:tr w:rsidR="00AA2FDA">
        <w:trPr>
          <w:jc w:val="center"/>
        </w:trPr>
        <w:tc>
          <w:tcPr>
            <w:tcW w:w="2977" w:type="dxa"/>
          </w:tcPr>
          <w:p w:rsidR="00AA2FDA" w:rsidRDefault="00391A37">
            <w:pPr>
              <w:rPr>
                <w:rFonts w:eastAsia="仿宋_GB2312"/>
                <w:sz w:val="32"/>
                <w:szCs w:val="30"/>
              </w:rPr>
            </w:pPr>
            <w:r w:rsidRPr="00391A37">
              <w:rPr>
                <w:rFonts w:eastAsia="仿宋_GB2312"/>
                <w:spacing w:val="90"/>
                <w:kern w:val="0"/>
                <w:sz w:val="32"/>
                <w:szCs w:val="30"/>
                <w:fitText w:val="2880" w:id="-973356795"/>
              </w:rPr>
              <w:t>合作高校名</w:t>
            </w:r>
            <w:r w:rsidRPr="00391A37">
              <w:rPr>
                <w:rFonts w:eastAsia="仿宋_GB2312"/>
                <w:spacing w:val="30"/>
                <w:kern w:val="0"/>
                <w:sz w:val="32"/>
                <w:szCs w:val="30"/>
                <w:fitText w:val="2880" w:id="-973356795"/>
              </w:rPr>
              <w:t>称</w:t>
            </w:r>
          </w:p>
        </w:tc>
        <w:tc>
          <w:tcPr>
            <w:tcW w:w="3969" w:type="dxa"/>
          </w:tcPr>
          <w:p w:rsidR="00AA2FDA" w:rsidRDefault="00391A37">
            <w:pPr>
              <w:jc w:val="left"/>
            </w:pPr>
            <w:r>
              <w:rPr>
                <w:rFonts w:eastAsia="仿宋_GB2312"/>
                <w:sz w:val="32"/>
                <w:szCs w:val="30"/>
              </w:rPr>
              <w:t>：</w:t>
            </w:r>
            <w:r>
              <w:rPr>
                <w:rFonts w:eastAsia="仿宋_GB2312"/>
                <w:spacing w:val="-14"/>
                <w:sz w:val="32"/>
                <w:szCs w:val="32"/>
                <w:u w:val="single"/>
              </w:rPr>
              <w:t xml:space="preserve"> </w:t>
            </w:r>
            <w:r>
              <w:rPr>
                <w:rFonts w:eastAsia="仿宋_GB2312" w:hint="eastAsia"/>
                <w:spacing w:val="-14"/>
                <w:sz w:val="32"/>
                <w:szCs w:val="32"/>
                <w:u w:val="single"/>
              </w:rPr>
              <w:t xml:space="preserve">      </w:t>
            </w:r>
            <w:r>
              <w:rPr>
                <w:rFonts w:eastAsia="仿宋_GB2312" w:hint="eastAsia"/>
                <w:spacing w:val="-14"/>
                <w:sz w:val="32"/>
                <w:szCs w:val="32"/>
                <w:u w:val="single"/>
              </w:rPr>
              <w:t>江苏</w:t>
            </w:r>
            <w:r>
              <w:rPr>
                <w:rFonts w:eastAsia="仿宋_GB2312"/>
                <w:spacing w:val="-14"/>
                <w:sz w:val="32"/>
                <w:szCs w:val="32"/>
                <w:u w:val="single"/>
              </w:rPr>
              <w:t>师范大学</w:t>
            </w:r>
            <w:r>
              <w:rPr>
                <w:rFonts w:eastAsia="仿宋_GB2312"/>
                <w:spacing w:val="-14"/>
                <w:sz w:val="32"/>
                <w:szCs w:val="32"/>
                <w:u w:val="single"/>
              </w:rPr>
              <w:t xml:space="preserve">      </w:t>
            </w:r>
          </w:p>
        </w:tc>
      </w:tr>
    </w:tbl>
    <w:p w:rsidR="00AA2FDA" w:rsidRDefault="00AA2FDA">
      <w:pPr>
        <w:spacing w:beforeLines="100" w:before="312"/>
        <w:jc w:val="center"/>
      </w:pPr>
    </w:p>
    <w:p w:rsidR="00AA2FDA" w:rsidRDefault="00AA2FDA">
      <w:pPr>
        <w:spacing w:beforeLines="100" w:before="312"/>
        <w:jc w:val="center"/>
      </w:pPr>
    </w:p>
    <w:p w:rsidR="00AA2FDA" w:rsidRDefault="00AA2FDA">
      <w:pPr>
        <w:spacing w:beforeLines="100" w:before="312"/>
        <w:jc w:val="center"/>
      </w:pPr>
    </w:p>
    <w:p w:rsidR="00AA2FDA" w:rsidRDefault="00AA2FDA">
      <w:pPr>
        <w:spacing w:beforeLines="100" w:before="312"/>
        <w:jc w:val="center"/>
      </w:pPr>
    </w:p>
    <w:tbl>
      <w:tblPr>
        <w:tblW w:w="0" w:type="auto"/>
        <w:jc w:val="center"/>
        <w:tblLayout w:type="fixed"/>
        <w:tblLook w:val="04A0" w:firstRow="1" w:lastRow="0" w:firstColumn="1" w:lastColumn="0" w:noHBand="0" w:noVBand="1"/>
      </w:tblPr>
      <w:tblGrid>
        <w:gridCol w:w="4140"/>
        <w:gridCol w:w="1260"/>
      </w:tblGrid>
      <w:tr w:rsidR="00AA2FDA">
        <w:trPr>
          <w:jc w:val="center"/>
        </w:trPr>
        <w:tc>
          <w:tcPr>
            <w:tcW w:w="4140" w:type="dxa"/>
          </w:tcPr>
          <w:p w:rsidR="00AA2FDA" w:rsidRDefault="00391A37">
            <w:pPr>
              <w:adjustRightInd w:val="0"/>
              <w:snapToGrid w:val="0"/>
              <w:spacing w:line="480" w:lineRule="exact"/>
              <w:jc w:val="distribute"/>
              <w:rPr>
                <w:sz w:val="30"/>
                <w:szCs w:val="30"/>
              </w:rPr>
            </w:pPr>
            <w:r>
              <w:rPr>
                <w:sz w:val="30"/>
                <w:szCs w:val="30"/>
              </w:rPr>
              <w:t>江苏省教育厅</w:t>
            </w:r>
          </w:p>
        </w:tc>
        <w:tc>
          <w:tcPr>
            <w:tcW w:w="1260" w:type="dxa"/>
            <w:vMerge w:val="restart"/>
            <w:vAlign w:val="center"/>
          </w:tcPr>
          <w:p w:rsidR="00AA2FDA" w:rsidRDefault="00391A37">
            <w:pPr>
              <w:adjustRightInd w:val="0"/>
              <w:snapToGrid w:val="0"/>
              <w:spacing w:line="480" w:lineRule="exact"/>
              <w:jc w:val="center"/>
              <w:rPr>
                <w:sz w:val="30"/>
                <w:szCs w:val="30"/>
              </w:rPr>
            </w:pPr>
            <w:r>
              <w:rPr>
                <w:sz w:val="30"/>
                <w:szCs w:val="30"/>
              </w:rPr>
              <w:t>制表</w:t>
            </w:r>
          </w:p>
        </w:tc>
      </w:tr>
      <w:tr w:rsidR="00AA2FDA">
        <w:trPr>
          <w:jc w:val="center"/>
        </w:trPr>
        <w:tc>
          <w:tcPr>
            <w:tcW w:w="4140" w:type="dxa"/>
          </w:tcPr>
          <w:p w:rsidR="00AA2FDA" w:rsidRDefault="00391A37">
            <w:pPr>
              <w:adjustRightInd w:val="0"/>
              <w:snapToGrid w:val="0"/>
              <w:spacing w:line="480" w:lineRule="exact"/>
              <w:jc w:val="distribute"/>
              <w:rPr>
                <w:sz w:val="30"/>
                <w:szCs w:val="30"/>
              </w:rPr>
            </w:pPr>
            <w:r>
              <w:rPr>
                <w:sz w:val="30"/>
                <w:szCs w:val="30"/>
              </w:rPr>
              <w:t>江苏省科学技术厅</w:t>
            </w:r>
          </w:p>
        </w:tc>
        <w:tc>
          <w:tcPr>
            <w:tcW w:w="1260" w:type="dxa"/>
            <w:vMerge/>
            <w:vAlign w:val="center"/>
          </w:tcPr>
          <w:p w:rsidR="00AA2FDA" w:rsidRDefault="00AA2FDA">
            <w:pPr>
              <w:widowControl/>
              <w:jc w:val="left"/>
              <w:rPr>
                <w:sz w:val="30"/>
                <w:szCs w:val="30"/>
              </w:rPr>
            </w:pPr>
          </w:p>
        </w:tc>
      </w:tr>
    </w:tbl>
    <w:p w:rsidR="00AA2FDA" w:rsidRDefault="00391A37">
      <w:pPr>
        <w:adjustRightInd w:val="0"/>
        <w:snapToGrid w:val="0"/>
        <w:spacing w:line="480" w:lineRule="exact"/>
        <w:jc w:val="center"/>
        <w:rPr>
          <w:rFonts w:eastAsia="方正小标宋简体"/>
          <w:sz w:val="30"/>
          <w:szCs w:val="30"/>
        </w:rPr>
      </w:pPr>
      <w:r>
        <w:rPr>
          <w:noProof/>
          <w:sz w:val="30"/>
        </w:rPr>
        <mc:AlternateContent>
          <mc:Choice Requires="wps">
            <w:drawing>
              <wp:anchor distT="0" distB="0" distL="114300" distR="114300" simplePos="0" relativeHeight="251659264" behindDoc="0" locked="0" layoutInCell="1" allowOverlap="1">
                <wp:simplePos x="0" y="0"/>
                <wp:positionH relativeFrom="column">
                  <wp:posOffset>2715895</wp:posOffset>
                </wp:positionH>
                <wp:positionV relativeFrom="paragraph">
                  <wp:posOffset>1050925</wp:posOffset>
                </wp:positionV>
                <wp:extent cx="265430" cy="186690"/>
                <wp:effectExtent l="0" t="0" r="1270" b="3810"/>
                <wp:wrapNone/>
                <wp:docPr id="2" name="矩形 2"/>
                <wp:cNvGraphicFramePr/>
                <a:graphic xmlns:a="http://schemas.openxmlformats.org/drawingml/2006/main">
                  <a:graphicData uri="http://schemas.microsoft.com/office/word/2010/wordprocessingShape">
                    <wps:wsp>
                      <wps:cNvSpPr/>
                      <wps:spPr>
                        <a:xfrm>
                          <a:off x="3651885" y="9909810"/>
                          <a:ext cx="265430" cy="186690"/>
                        </a:xfrm>
                        <a:prstGeom prst="rect">
                          <a:avLst/>
                        </a:prstGeom>
                        <a:solidFill>
                          <a:schemeClr val="bg1"/>
                        </a:solidFill>
                        <a:ln>
                          <a:no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_x0000_s1026" o:spid="_x0000_s1026" o:spt="1" style="position:absolute;left:0pt;margin-left:213.85pt;margin-top:82.75pt;height:14.7pt;width:20.9pt;z-index:251659264;v-text-anchor:middle;mso-width-relative:page;mso-height-relative:page;" fillcolor="#FFFFFF [3212]" filled="t" stroked="f" coordsize="21600,21600" o:gfxdata="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WFvY+1wAAAAsBAAAPAAAAAAAAAAEAIAAAACIAAABkcnMvZG93bnJldi54bWxQ&#10;SwECFAAUAAAACACHTuJAkI42OGoCAAC/BAAADgAAAAAAAAABACAAAAAmAQAAZHJzL2Uyb0RvYy54&#10;bWxQSwUGAAAAAAYABgBZAQAAAgYAAAAA&#10;">
                <v:fill on="t" focussize="0,0"/>
                <v:stroke on="f" weight="2pt"/>
                <v:imagedata o:title=""/>
                <o:lock v:ext="edit" aspectratio="f"/>
              </v:rect>
            </w:pict>
          </mc:Fallback>
        </mc:AlternateContent>
      </w:r>
      <w:r>
        <w:rPr>
          <w:sz w:val="30"/>
          <w:szCs w:val="30"/>
        </w:rPr>
        <w:t>2024</w:t>
      </w:r>
      <w:r>
        <w:rPr>
          <w:sz w:val="30"/>
          <w:szCs w:val="30"/>
        </w:rPr>
        <w:t>年</w:t>
      </w:r>
      <w:r>
        <w:rPr>
          <w:sz w:val="30"/>
          <w:szCs w:val="30"/>
        </w:rPr>
        <w:t>5</w:t>
      </w:r>
      <w:r>
        <w:rPr>
          <w:sz w:val="30"/>
          <w:szCs w:val="30"/>
        </w:rPr>
        <w:t>月</w:t>
      </w:r>
    </w:p>
    <w:p w:rsidR="00AA2FDA" w:rsidRDefault="00AA2FDA">
      <w:pPr>
        <w:spacing w:afterLines="50" w:after="156" w:line="380" w:lineRule="exact"/>
        <w:jc w:val="center"/>
        <w:rPr>
          <w:szCs w:val="21"/>
        </w:rPr>
        <w:sectPr w:rsidR="00AA2FDA">
          <w:footerReference w:type="even" r:id="rId8"/>
          <w:footerReference w:type="default" r:id="rId9"/>
          <w:pgSz w:w="11906" w:h="16838"/>
          <w:pgMar w:top="1247" w:right="1474" w:bottom="1247" w:left="1474" w:header="851" w:footer="992" w:gutter="0"/>
          <w:pgNumType w:start="0"/>
          <w:cols w:space="720"/>
          <w:docGrid w:type="lines" w:linePitch="312"/>
        </w:sectPr>
      </w:pP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4"/>
        <w:gridCol w:w="787"/>
        <w:gridCol w:w="7"/>
        <w:gridCol w:w="56"/>
        <w:gridCol w:w="851"/>
        <w:gridCol w:w="1238"/>
        <w:gridCol w:w="605"/>
        <w:gridCol w:w="283"/>
        <w:gridCol w:w="567"/>
        <w:gridCol w:w="1276"/>
        <w:gridCol w:w="1511"/>
      </w:tblGrid>
      <w:tr w:rsidR="00AA2FDA">
        <w:trPr>
          <w:trHeight w:val="567"/>
          <w:jc w:val="center"/>
        </w:trPr>
        <w:tc>
          <w:tcPr>
            <w:tcW w:w="2194" w:type="dxa"/>
            <w:vAlign w:val="center"/>
          </w:tcPr>
          <w:p w:rsidR="00AA2FDA" w:rsidRDefault="00391A37">
            <w:pPr>
              <w:spacing w:line="360" w:lineRule="exact"/>
              <w:jc w:val="center"/>
              <w:rPr>
                <w:rFonts w:eastAsia="仿宋_GB2312"/>
                <w:sz w:val="24"/>
              </w:rPr>
            </w:pPr>
            <w:r>
              <w:rPr>
                <w:rFonts w:eastAsia="仿宋_GB2312"/>
                <w:sz w:val="24"/>
              </w:rPr>
              <w:lastRenderedPageBreak/>
              <w:t>申请设站</w:t>
            </w:r>
          </w:p>
          <w:p w:rsidR="00AA2FDA" w:rsidRDefault="00391A37">
            <w:pPr>
              <w:spacing w:line="360" w:lineRule="exact"/>
              <w:jc w:val="center"/>
              <w:rPr>
                <w:rFonts w:eastAsia="仿宋_GB2312"/>
                <w:sz w:val="24"/>
              </w:rPr>
            </w:pPr>
            <w:r>
              <w:rPr>
                <w:rFonts w:eastAsia="仿宋_GB2312"/>
                <w:sz w:val="24"/>
              </w:rPr>
              <w:t>单位名称</w:t>
            </w:r>
          </w:p>
        </w:tc>
        <w:tc>
          <w:tcPr>
            <w:tcW w:w="7181" w:type="dxa"/>
            <w:gridSpan w:val="10"/>
            <w:vAlign w:val="center"/>
          </w:tcPr>
          <w:p w:rsidR="00AA2FDA" w:rsidRDefault="00391A37">
            <w:pPr>
              <w:spacing w:line="360" w:lineRule="exact"/>
              <w:jc w:val="center"/>
              <w:rPr>
                <w:rFonts w:eastAsia="仿宋_GB2312"/>
                <w:sz w:val="24"/>
              </w:rPr>
            </w:pPr>
            <w:r>
              <w:rPr>
                <w:rFonts w:eastAsia="仿宋_GB2312" w:hint="eastAsia"/>
                <w:sz w:val="24"/>
              </w:rPr>
              <w:t>天衡会计师</w:t>
            </w:r>
            <w:r>
              <w:rPr>
                <w:rFonts w:eastAsia="仿宋_GB2312"/>
                <w:sz w:val="24"/>
              </w:rPr>
              <w:t>事务所（</w:t>
            </w:r>
            <w:r>
              <w:rPr>
                <w:rFonts w:eastAsia="仿宋_GB2312" w:hint="eastAsia"/>
                <w:sz w:val="24"/>
              </w:rPr>
              <w:t>特殊普通</w:t>
            </w:r>
            <w:r>
              <w:rPr>
                <w:rFonts w:eastAsia="仿宋_GB2312"/>
                <w:sz w:val="24"/>
              </w:rPr>
              <w:t>合伙）</w:t>
            </w:r>
            <w:r>
              <w:rPr>
                <w:rFonts w:eastAsia="仿宋_GB2312" w:hint="eastAsia"/>
                <w:sz w:val="24"/>
              </w:rPr>
              <w:t>徐州分所</w:t>
            </w:r>
          </w:p>
        </w:tc>
      </w:tr>
      <w:tr w:rsidR="00AA2FDA">
        <w:trPr>
          <w:trHeight w:val="567"/>
          <w:jc w:val="center"/>
        </w:trPr>
        <w:tc>
          <w:tcPr>
            <w:tcW w:w="2194" w:type="dxa"/>
            <w:vAlign w:val="center"/>
          </w:tcPr>
          <w:p w:rsidR="00AA2FDA" w:rsidRDefault="00391A37">
            <w:pPr>
              <w:spacing w:line="360" w:lineRule="exact"/>
              <w:jc w:val="left"/>
              <w:rPr>
                <w:rFonts w:eastAsia="仿宋_GB2312"/>
                <w:sz w:val="24"/>
              </w:rPr>
            </w:pPr>
            <w:r>
              <w:rPr>
                <w:rFonts w:eastAsia="仿宋_GB2312"/>
                <w:sz w:val="24"/>
              </w:rPr>
              <w:t>单位性质（党政机关</w:t>
            </w:r>
            <w:r>
              <w:rPr>
                <w:rFonts w:eastAsia="仿宋_GB2312"/>
                <w:sz w:val="24"/>
              </w:rPr>
              <w:t>/</w:t>
            </w:r>
            <w:r>
              <w:rPr>
                <w:rFonts w:eastAsia="仿宋_GB2312"/>
                <w:sz w:val="24"/>
              </w:rPr>
              <w:t>事业单位</w:t>
            </w:r>
            <w:r>
              <w:rPr>
                <w:rFonts w:eastAsia="仿宋_GB2312"/>
                <w:sz w:val="24"/>
              </w:rPr>
              <w:t>/</w:t>
            </w:r>
            <w:r>
              <w:rPr>
                <w:rFonts w:eastAsia="仿宋_GB2312"/>
                <w:sz w:val="24"/>
              </w:rPr>
              <w:t>社会组织）</w:t>
            </w:r>
          </w:p>
        </w:tc>
        <w:tc>
          <w:tcPr>
            <w:tcW w:w="7181" w:type="dxa"/>
            <w:gridSpan w:val="10"/>
            <w:vAlign w:val="center"/>
          </w:tcPr>
          <w:p w:rsidR="00AA2FDA" w:rsidRDefault="00391A37">
            <w:pPr>
              <w:spacing w:line="360" w:lineRule="exact"/>
              <w:jc w:val="center"/>
              <w:rPr>
                <w:rFonts w:eastAsia="仿宋_GB2312"/>
                <w:sz w:val="24"/>
              </w:rPr>
            </w:pPr>
            <w:r>
              <w:rPr>
                <w:rFonts w:eastAsia="仿宋_GB2312" w:hint="eastAsia"/>
                <w:sz w:val="24"/>
              </w:rPr>
              <w:t>社会</w:t>
            </w:r>
            <w:r>
              <w:rPr>
                <w:rFonts w:eastAsia="仿宋_GB2312"/>
                <w:sz w:val="24"/>
              </w:rPr>
              <w:t>组织</w:t>
            </w:r>
          </w:p>
        </w:tc>
      </w:tr>
      <w:tr w:rsidR="00AA2FDA">
        <w:trPr>
          <w:trHeight w:val="567"/>
          <w:jc w:val="center"/>
        </w:trPr>
        <w:tc>
          <w:tcPr>
            <w:tcW w:w="2194" w:type="dxa"/>
            <w:vMerge w:val="restart"/>
            <w:vAlign w:val="center"/>
          </w:tcPr>
          <w:p w:rsidR="00AA2FDA" w:rsidRDefault="00391A37">
            <w:pPr>
              <w:jc w:val="center"/>
              <w:rPr>
                <w:rFonts w:eastAsia="仿宋_GB2312"/>
                <w:sz w:val="24"/>
              </w:rPr>
            </w:pPr>
            <w:r>
              <w:rPr>
                <w:rFonts w:eastAsia="仿宋_GB2312"/>
                <w:sz w:val="24"/>
              </w:rPr>
              <w:t>专业技术人员或</w:t>
            </w:r>
          </w:p>
          <w:p w:rsidR="00AA2FDA" w:rsidRDefault="00391A37">
            <w:pPr>
              <w:jc w:val="center"/>
              <w:rPr>
                <w:rFonts w:eastAsia="仿宋_GB2312"/>
                <w:sz w:val="24"/>
              </w:rPr>
            </w:pPr>
            <w:r>
              <w:rPr>
                <w:rFonts w:eastAsia="仿宋_GB2312"/>
                <w:sz w:val="24"/>
              </w:rPr>
              <w:t>管理专家</w:t>
            </w:r>
            <w:r>
              <w:rPr>
                <w:rFonts w:eastAsia="仿宋_GB2312"/>
                <w:sz w:val="24"/>
              </w:rPr>
              <w:t>(</w:t>
            </w:r>
            <w:r>
              <w:rPr>
                <w:rFonts w:eastAsia="仿宋_GB2312"/>
                <w:sz w:val="24"/>
              </w:rPr>
              <w:t>人</w:t>
            </w:r>
            <w:r>
              <w:rPr>
                <w:rFonts w:eastAsia="仿宋_GB2312"/>
                <w:sz w:val="24"/>
              </w:rPr>
              <w:t>)</w:t>
            </w:r>
          </w:p>
        </w:tc>
        <w:tc>
          <w:tcPr>
            <w:tcW w:w="794" w:type="dxa"/>
            <w:gridSpan w:val="2"/>
            <w:vMerge w:val="restart"/>
            <w:vAlign w:val="center"/>
          </w:tcPr>
          <w:p w:rsidR="00AA2FDA" w:rsidRDefault="00391A37">
            <w:pPr>
              <w:jc w:val="center"/>
              <w:rPr>
                <w:rFonts w:eastAsia="仿宋_GB2312"/>
                <w:sz w:val="24"/>
              </w:rPr>
            </w:pPr>
            <w:r>
              <w:rPr>
                <w:rFonts w:eastAsia="仿宋_GB2312" w:hint="eastAsia"/>
                <w:sz w:val="24"/>
              </w:rPr>
              <w:t>150</w:t>
            </w:r>
          </w:p>
        </w:tc>
        <w:tc>
          <w:tcPr>
            <w:tcW w:w="907" w:type="dxa"/>
            <w:gridSpan w:val="2"/>
            <w:vMerge w:val="restart"/>
            <w:vAlign w:val="center"/>
          </w:tcPr>
          <w:p w:rsidR="00AA2FDA" w:rsidRDefault="00391A37">
            <w:pPr>
              <w:jc w:val="center"/>
              <w:rPr>
                <w:rFonts w:eastAsia="仿宋_GB2312"/>
                <w:sz w:val="24"/>
              </w:rPr>
            </w:pPr>
            <w:r>
              <w:rPr>
                <w:rFonts w:eastAsia="仿宋_GB2312"/>
                <w:sz w:val="24"/>
              </w:rPr>
              <w:t>其中</w:t>
            </w:r>
          </w:p>
        </w:tc>
        <w:tc>
          <w:tcPr>
            <w:tcW w:w="1238" w:type="dxa"/>
            <w:vAlign w:val="center"/>
          </w:tcPr>
          <w:p w:rsidR="00AA2FDA" w:rsidRDefault="00391A37">
            <w:pPr>
              <w:jc w:val="center"/>
              <w:rPr>
                <w:rFonts w:eastAsia="仿宋_GB2312"/>
                <w:sz w:val="24"/>
              </w:rPr>
            </w:pPr>
            <w:r>
              <w:rPr>
                <w:rFonts w:eastAsia="仿宋_GB2312"/>
                <w:sz w:val="24"/>
              </w:rPr>
              <w:t>博士</w:t>
            </w:r>
          </w:p>
        </w:tc>
        <w:tc>
          <w:tcPr>
            <w:tcW w:w="1455" w:type="dxa"/>
            <w:gridSpan w:val="3"/>
            <w:vAlign w:val="center"/>
          </w:tcPr>
          <w:p w:rsidR="00AA2FDA" w:rsidRDefault="00391A37">
            <w:pPr>
              <w:jc w:val="center"/>
              <w:rPr>
                <w:rFonts w:eastAsia="仿宋_GB2312"/>
                <w:sz w:val="24"/>
              </w:rPr>
            </w:pPr>
            <w:r>
              <w:rPr>
                <w:rFonts w:eastAsia="仿宋_GB2312" w:hint="eastAsia"/>
                <w:sz w:val="24"/>
              </w:rPr>
              <w:t>0</w:t>
            </w:r>
          </w:p>
        </w:tc>
        <w:tc>
          <w:tcPr>
            <w:tcW w:w="1276" w:type="dxa"/>
            <w:vAlign w:val="center"/>
          </w:tcPr>
          <w:p w:rsidR="00AA2FDA" w:rsidRDefault="00391A37">
            <w:pPr>
              <w:jc w:val="center"/>
              <w:rPr>
                <w:rFonts w:eastAsia="仿宋_GB2312"/>
                <w:sz w:val="24"/>
              </w:rPr>
            </w:pPr>
            <w:r>
              <w:rPr>
                <w:rFonts w:eastAsia="仿宋_GB2312"/>
                <w:sz w:val="24"/>
              </w:rPr>
              <w:t>硕士</w:t>
            </w:r>
          </w:p>
        </w:tc>
        <w:tc>
          <w:tcPr>
            <w:tcW w:w="1511" w:type="dxa"/>
            <w:vAlign w:val="center"/>
          </w:tcPr>
          <w:p w:rsidR="00AA2FDA" w:rsidRDefault="00391A37">
            <w:pPr>
              <w:rPr>
                <w:rFonts w:eastAsia="仿宋_GB2312"/>
                <w:sz w:val="24"/>
              </w:rPr>
            </w:pPr>
            <w:r>
              <w:rPr>
                <w:rFonts w:eastAsia="仿宋_GB2312"/>
                <w:sz w:val="24"/>
              </w:rPr>
              <w:t>18</w:t>
            </w:r>
          </w:p>
        </w:tc>
      </w:tr>
      <w:tr w:rsidR="00AA2FDA">
        <w:trPr>
          <w:trHeight w:val="567"/>
          <w:jc w:val="center"/>
        </w:trPr>
        <w:tc>
          <w:tcPr>
            <w:tcW w:w="2194" w:type="dxa"/>
            <w:vMerge/>
            <w:vAlign w:val="center"/>
          </w:tcPr>
          <w:p w:rsidR="00AA2FDA" w:rsidRDefault="00AA2FDA">
            <w:pPr>
              <w:spacing w:line="360" w:lineRule="exact"/>
              <w:jc w:val="center"/>
              <w:rPr>
                <w:rFonts w:eastAsia="仿宋_GB2312"/>
                <w:sz w:val="24"/>
              </w:rPr>
            </w:pPr>
          </w:p>
        </w:tc>
        <w:tc>
          <w:tcPr>
            <w:tcW w:w="794" w:type="dxa"/>
            <w:gridSpan w:val="2"/>
            <w:vMerge/>
            <w:vAlign w:val="center"/>
          </w:tcPr>
          <w:p w:rsidR="00AA2FDA" w:rsidRDefault="00AA2FDA">
            <w:pPr>
              <w:spacing w:line="360" w:lineRule="exact"/>
              <w:jc w:val="center"/>
              <w:rPr>
                <w:rFonts w:eastAsia="仿宋_GB2312"/>
                <w:sz w:val="24"/>
              </w:rPr>
            </w:pPr>
          </w:p>
        </w:tc>
        <w:tc>
          <w:tcPr>
            <w:tcW w:w="907" w:type="dxa"/>
            <w:gridSpan w:val="2"/>
            <w:vMerge/>
            <w:vAlign w:val="center"/>
          </w:tcPr>
          <w:p w:rsidR="00AA2FDA" w:rsidRDefault="00AA2FDA">
            <w:pPr>
              <w:spacing w:line="360" w:lineRule="exact"/>
              <w:jc w:val="center"/>
              <w:rPr>
                <w:rFonts w:eastAsia="仿宋_GB2312"/>
                <w:sz w:val="24"/>
              </w:rPr>
            </w:pPr>
          </w:p>
        </w:tc>
        <w:tc>
          <w:tcPr>
            <w:tcW w:w="1238" w:type="dxa"/>
            <w:vAlign w:val="center"/>
          </w:tcPr>
          <w:p w:rsidR="00AA2FDA" w:rsidRDefault="00391A37">
            <w:pPr>
              <w:ind w:left="12"/>
              <w:jc w:val="center"/>
              <w:rPr>
                <w:rFonts w:eastAsia="仿宋_GB2312"/>
                <w:sz w:val="24"/>
              </w:rPr>
            </w:pPr>
            <w:r>
              <w:rPr>
                <w:rFonts w:eastAsia="仿宋_GB2312"/>
                <w:sz w:val="24"/>
              </w:rPr>
              <w:t>高级职称</w:t>
            </w:r>
          </w:p>
        </w:tc>
        <w:tc>
          <w:tcPr>
            <w:tcW w:w="1455" w:type="dxa"/>
            <w:gridSpan w:val="3"/>
            <w:vAlign w:val="center"/>
          </w:tcPr>
          <w:p w:rsidR="00AA2FDA" w:rsidRDefault="00391A37">
            <w:pPr>
              <w:ind w:left="12"/>
              <w:jc w:val="center"/>
              <w:rPr>
                <w:rFonts w:eastAsia="仿宋_GB2312"/>
                <w:sz w:val="24"/>
              </w:rPr>
            </w:pPr>
            <w:r>
              <w:rPr>
                <w:rFonts w:eastAsia="仿宋_GB2312" w:hint="eastAsia"/>
                <w:sz w:val="24"/>
              </w:rPr>
              <w:t>76</w:t>
            </w:r>
          </w:p>
        </w:tc>
        <w:tc>
          <w:tcPr>
            <w:tcW w:w="1276" w:type="dxa"/>
            <w:vAlign w:val="center"/>
          </w:tcPr>
          <w:p w:rsidR="00AA2FDA" w:rsidRDefault="00391A37">
            <w:pPr>
              <w:ind w:left="12"/>
              <w:jc w:val="center"/>
              <w:rPr>
                <w:rFonts w:eastAsia="仿宋_GB2312"/>
                <w:sz w:val="24"/>
              </w:rPr>
            </w:pPr>
            <w:r>
              <w:rPr>
                <w:rFonts w:eastAsia="仿宋_GB2312"/>
                <w:sz w:val="24"/>
              </w:rPr>
              <w:t>中级职称</w:t>
            </w:r>
          </w:p>
        </w:tc>
        <w:tc>
          <w:tcPr>
            <w:tcW w:w="1511" w:type="dxa"/>
            <w:vAlign w:val="center"/>
          </w:tcPr>
          <w:p w:rsidR="00AA2FDA" w:rsidRDefault="00391A37">
            <w:pPr>
              <w:rPr>
                <w:rFonts w:eastAsia="仿宋_GB2312"/>
                <w:sz w:val="24"/>
              </w:rPr>
            </w:pPr>
            <w:r>
              <w:rPr>
                <w:rFonts w:eastAsia="仿宋_GB2312"/>
                <w:sz w:val="24"/>
              </w:rPr>
              <w:t>42</w:t>
            </w:r>
          </w:p>
        </w:tc>
      </w:tr>
      <w:tr w:rsidR="00AA2FDA">
        <w:trPr>
          <w:trHeight w:val="567"/>
          <w:jc w:val="center"/>
        </w:trPr>
        <w:tc>
          <w:tcPr>
            <w:tcW w:w="9375" w:type="dxa"/>
            <w:gridSpan w:val="11"/>
            <w:vAlign w:val="center"/>
          </w:tcPr>
          <w:p w:rsidR="00AA2FDA" w:rsidRDefault="00391A37">
            <w:pPr>
              <w:jc w:val="center"/>
              <w:rPr>
                <w:rFonts w:eastAsia="仿宋_GB2312"/>
                <w:sz w:val="24"/>
              </w:rPr>
            </w:pPr>
            <w:r>
              <w:rPr>
                <w:rFonts w:eastAsia="仿宋_GB2312"/>
                <w:sz w:val="24"/>
              </w:rPr>
              <w:t>科学研究平台情况（需提供立项批文佐证材料）</w:t>
            </w:r>
          </w:p>
        </w:tc>
      </w:tr>
      <w:tr w:rsidR="00AA2FDA">
        <w:trPr>
          <w:trHeight w:val="655"/>
          <w:jc w:val="center"/>
        </w:trPr>
        <w:tc>
          <w:tcPr>
            <w:tcW w:w="2981" w:type="dxa"/>
            <w:gridSpan w:val="2"/>
            <w:vAlign w:val="center"/>
          </w:tcPr>
          <w:p w:rsidR="00AA2FDA" w:rsidRDefault="00391A37">
            <w:pPr>
              <w:jc w:val="center"/>
              <w:rPr>
                <w:rFonts w:eastAsia="仿宋_GB2312"/>
                <w:sz w:val="24"/>
              </w:rPr>
            </w:pPr>
            <w:r>
              <w:rPr>
                <w:rFonts w:eastAsia="仿宋_GB2312"/>
                <w:sz w:val="24"/>
              </w:rPr>
              <w:t>平台名称</w:t>
            </w:r>
          </w:p>
        </w:tc>
        <w:tc>
          <w:tcPr>
            <w:tcW w:w="2757" w:type="dxa"/>
            <w:gridSpan w:val="5"/>
            <w:vAlign w:val="center"/>
          </w:tcPr>
          <w:p w:rsidR="00AA2FDA" w:rsidRDefault="00391A37">
            <w:pPr>
              <w:jc w:val="center"/>
              <w:rPr>
                <w:rFonts w:eastAsia="仿宋_GB2312"/>
                <w:sz w:val="24"/>
              </w:rPr>
            </w:pPr>
            <w:r>
              <w:rPr>
                <w:rFonts w:eastAsia="仿宋_GB2312"/>
                <w:sz w:val="24"/>
              </w:rPr>
              <w:t>平台类别、级别</w:t>
            </w:r>
          </w:p>
        </w:tc>
        <w:tc>
          <w:tcPr>
            <w:tcW w:w="2126" w:type="dxa"/>
            <w:gridSpan w:val="3"/>
            <w:vAlign w:val="center"/>
          </w:tcPr>
          <w:p w:rsidR="00AA2FDA" w:rsidRDefault="00391A37">
            <w:pPr>
              <w:jc w:val="center"/>
              <w:rPr>
                <w:rFonts w:eastAsia="仿宋_GB2312"/>
                <w:sz w:val="24"/>
              </w:rPr>
            </w:pPr>
            <w:r>
              <w:rPr>
                <w:rFonts w:eastAsia="仿宋_GB2312"/>
                <w:sz w:val="24"/>
              </w:rPr>
              <w:t>批准单位</w:t>
            </w:r>
          </w:p>
        </w:tc>
        <w:tc>
          <w:tcPr>
            <w:tcW w:w="1511" w:type="dxa"/>
            <w:vAlign w:val="center"/>
          </w:tcPr>
          <w:p w:rsidR="00AA2FDA" w:rsidRDefault="00391A37">
            <w:pPr>
              <w:jc w:val="center"/>
              <w:rPr>
                <w:rFonts w:eastAsia="仿宋_GB2312"/>
                <w:sz w:val="24"/>
              </w:rPr>
            </w:pPr>
            <w:r>
              <w:rPr>
                <w:rFonts w:eastAsia="仿宋_GB2312"/>
                <w:sz w:val="24"/>
              </w:rPr>
              <w:t>获</w:t>
            </w:r>
            <w:proofErr w:type="gramStart"/>
            <w:r>
              <w:rPr>
                <w:rFonts w:eastAsia="仿宋_GB2312"/>
                <w:sz w:val="24"/>
              </w:rPr>
              <w:t>批时间</w:t>
            </w:r>
            <w:proofErr w:type="gramEnd"/>
          </w:p>
        </w:tc>
      </w:tr>
      <w:tr w:rsidR="00AA2FDA">
        <w:trPr>
          <w:trHeight w:val="584"/>
          <w:jc w:val="center"/>
        </w:trPr>
        <w:tc>
          <w:tcPr>
            <w:tcW w:w="2981" w:type="dxa"/>
            <w:gridSpan w:val="2"/>
            <w:vAlign w:val="center"/>
          </w:tcPr>
          <w:p w:rsidR="00AA2FDA" w:rsidRDefault="00391A37">
            <w:pPr>
              <w:spacing w:line="360" w:lineRule="exact"/>
              <w:jc w:val="center"/>
              <w:rPr>
                <w:rFonts w:eastAsia="仿宋_GB2312"/>
                <w:szCs w:val="21"/>
              </w:rPr>
            </w:pPr>
            <w:r>
              <w:rPr>
                <w:rFonts w:eastAsia="仿宋_GB2312" w:hint="eastAsia"/>
                <w:szCs w:val="21"/>
              </w:rPr>
              <w:t>企业</w:t>
            </w:r>
            <w:r>
              <w:rPr>
                <w:rFonts w:eastAsia="仿宋_GB2312"/>
                <w:szCs w:val="21"/>
              </w:rPr>
              <w:t>融资上市一站式服务</w:t>
            </w:r>
            <w:r>
              <w:rPr>
                <w:rFonts w:eastAsia="仿宋_GB2312" w:hint="eastAsia"/>
                <w:szCs w:val="21"/>
              </w:rPr>
              <w:t>平台</w:t>
            </w:r>
          </w:p>
        </w:tc>
        <w:tc>
          <w:tcPr>
            <w:tcW w:w="2757" w:type="dxa"/>
            <w:gridSpan w:val="5"/>
            <w:vAlign w:val="center"/>
          </w:tcPr>
          <w:p w:rsidR="00AA2FDA" w:rsidRDefault="00391A37">
            <w:pPr>
              <w:spacing w:line="360" w:lineRule="exact"/>
              <w:jc w:val="center"/>
              <w:rPr>
                <w:rFonts w:eastAsia="仿宋_GB2312"/>
                <w:sz w:val="24"/>
              </w:rPr>
            </w:pPr>
            <w:r>
              <w:rPr>
                <w:rFonts w:eastAsia="仿宋_GB2312" w:hint="eastAsia"/>
                <w:sz w:val="24"/>
              </w:rPr>
              <w:t>市级</w:t>
            </w:r>
          </w:p>
        </w:tc>
        <w:tc>
          <w:tcPr>
            <w:tcW w:w="2126" w:type="dxa"/>
            <w:gridSpan w:val="3"/>
            <w:vAlign w:val="center"/>
          </w:tcPr>
          <w:p w:rsidR="00AA2FDA" w:rsidRDefault="00391A37">
            <w:pPr>
              <w:spacing w:line="360" w:lineRule="exact"/>
              <w:jc w:val="center"/>
              <w:rPr>
                <w:rFonts w:eastAsia="仿宋_GB2312"/>
                <w:sz w:val="24"/>
              </w:rPr>
            </w:pPr>
            <w:r>
              <w:rPr>
                <w:rFonts w:eastAsia="仿宋_GB2312" w:hint="eastAsia"/>
                <w:sz w:val="24"/>
              </w:rPr>
              <w:t>徐州市</w:t>
            </w:r>
            <w:r>
              <w:rPr>
                <w:rFonts w:eastAsia="仿宋_GB2312"/>
                <w:sz w:val="24"/>
              </w:rPr>
              <w:t>委</w:t>
            </w:r>
            <w:r>
              <w:rPr>
                <w:rFonts w:eastAsia="仿宋_GB2312" w:hint="eastAsia"/>
                <w:sz w:val="24"/>
              </w:rPr>
              <w:t>统战部</w:t>
            </w:r>
          </w:p>
        </w:tc>
        <w:tc>
          <w:tcPr>
            <w:tcW w:w="1511" w:type="dxa"/>
            <w:vAlign w:val="center"/>
          </w:tcPr>
          <w:p w:rsidR="00AA2FDA" w:rsidRDefault="00391A37">
            <w:pPr>
              <w:spacing w:line="360" w:lineRule="exact"/>
              <w:jc w:val="center"/>
              <w:rPr>
                <w:rFonts w:eastAsia="仿宋_GB2312"/>
                <w:sz w:val="24"/>
              </w:rPr>
            </w:pPr>
            <w:r>
              <w:rPr>
                <w:rFonts w:eastAsia="仿宋_GB2312" w:hint="eastAsia"/>
                <w:sz w:val="24"/>
              </w:rPr>
              <w:t>2020</w:t>
            </w:r>
            <w:r>
              <w:rPr>
                <w:rFonts w:eastAsia="仿宋_GB2312"/>
                <w:sz w:val="24"/>
              </w:rPr>
              <w:t>.09</w:t>
            </w:r>
          </w:p>
        </w:tc>
      </w:tr>
      <w:tr w:rsidR="00AA2FDA">
        <w:trPr>
          <w:trHeight w:val="606"/>
          <w:jc w:val="center"/>
        </w:trPr>
        <w:tc>
          <w:tcPr>
            <w:tcW w:w="2981" w:type="dxa"/>
            <w:gridSpan w:val="2"/>
            <w:vAlign w:val="center"/>
          </w:tcPr>
          <w:p w:rsidR="00AA2FDA" w:rsidRDefault="00391A37">
            <w:pPr>
              <w:spacing w:line="360" w:lineRule="exact"/>
              <w:jc w:val="center"/>
              <w:rPr>
                <w:rFonts w:eastAsia="仿宋_GB2312"/>
                <w:sz w:val="24"/>
              </w:rPr>
            </w:pPr>
            <w:r>
              <w:rPr>
                <w:rFonts w:eastAsia="仿宋_GB2312" w:hint="eastAsia"/>
                <w:sz w:val="24"/>
              </w:rPr>
              <w:t>江苏省</w:t>
            </w:r>
            <w:r>
              <w:rPr>
                <w:rFonts w:eastAsia="仿宋_GB2312"/>
                <w:sz w:val="24"/>
              </w:rPr>
              <w:t>会计师事务所综合</w:t>
            </w:r>
            <w:r>
              <w:rPr>
                <w:rFonts w:eastAsia="仿宋_GB2312" w:hint="eastAsia"/>
                <w:sz w:val="24"/>
              </w:rPr>
              <w:t>评价</w:t>
            </w:r>
            <w:r>
              <w:rPr>
                <w:rFonts w:eastAsia="仿宋_GB2312" w:hint="eastAsia"/>
                <w:sz w:val="24"/>
              </w:rPr>
              <w:t>AAAAA</w:t>
            </w:r>
            <w:r>
              <w:rPr>
                <w:rFonts w:eastAsia="仿宋_GB2312" w:hint="eastAsia"/>
                <w:sz w:val="24"/>
              </w:rPr>
              <w:t>级</w:t>
            </w:r>
            <w:r>
              <w:rPr>
                <w:rFonts w:eastAsia="仿宋_GB2312"/>
                <w:sz w:val="24"/>
              </w:rPr>
              <w:t>事务所</w:t>
            </w:r>
          </w:p>
        </w:tc>
        <w:tc>
          <w:tcPr>
            <w:tcW w:w="2757" w:type="dxa"/>
            <w:gridSpan w:val="5"/>
            <w:vAlign w:val="center"/>
          </w:tcPr>
          <w:p w:rsidR="00AA2FDA" w:rsidRDefault="00391A37">
            <w:pPr>
              <w:spacing w:line="360" w:lineRule="exact"/>
              <w:jc w:val="center"/>
              <w:rPr>
                <w:rFonts w:eastAsia="仿宋_GB2312"/>
                <w:sz w:val="24"/>
              </w:rPr>
            </w:pPr>
            <w:r>
              <w:rPr>
                <w:rFonts w:eastAsia="仿宋_GB2312" w:hint="eastAsia"/>
                <w:sz w:val="24"/>
              </w:rPr>
              <w:t>省级</w:t>
            </w:r>
          </w:p>
        </w:tc>
        <w:tc>
          <w:tcPr>
            <w:tcW w:w="2126" w:type="dxa"/>
            <w:gridSpan w:val="3"/>
            <w:vAlign w:val="center"/>
          </w:tcPr>
          <w:p w:rsidR="00AA2FDA" w:rsidRDefault="00391A37">
            <w:pPr>
              <w:spacing w:line="360" w:lineRule="exact"/>
              <w:jc w:val="center"/>
              <w:rPr>
                <w:rFonts w:eastAsia="仿宋_GB2312"/>
                <w:sz w:val="24"/>
              </w:rPr>
            </w:pPr>
            <w:r>
              <w:rPr>
                <w:rFonts w:eastAsia="仿宋_GB2312" w:hint="eastAsia"/>
                <w:sz w:val="24"/>
              </w:rPr>
              <w:t>江苏省</w:t>
            </w:r>
            <w:r>
              <w:rPr>
                <w:rFonts w:eastAsia="仿宋_GB2312"/>
                <w:sz w:val="24"/>
              </w:rPr>
              <w:t>注册会计师协会</w:t>
            </w:r>
          </w:p>
        </w:tc>
        <w:tc>
          <w:tcPr>
            <w:tcW w:w="1511" w:type="dxa"/>
            <w:vAlign w:val="center"/>
          </w:tcPr>
          <w:p w:rsidR="00AA2FDA" w:rsidRDefault="00391A37">
            <w:pPr>
              <w:spacing w:line="360" w:lineRule="exact"/>
              <w:jc w:val="center"/>
              <w:rPr>
                <w:rFonts w:eastAsia="仿宋_GB2312"/>
                <w:sz w:val="24"/>
              </w:rPr>
            </w:pPr>
            <w:r>
              <w:rPr>
                <w:rFonts w:eastAsia="仿宋_GB2312" w:hint="eastAsia"/>
                <w:sz w:val="24"/>
              </w:rPr>
              <w:t>2023.01</w:t>
            </w:r>
          </w:p>
        </w:tc>
      </w:tr>
      <w:tr w:rsidR="00AA2FDA">
        <w:trPr>
          <w:trHeight w:val="614"/>
          <w:jc w:val="center"/>
        </w:trPr>
        <w:tc>
          <w:tcPr>
            <w:tcW w:w="2981" w:type="dxa"/>
            <w:gridSpan w:val="2"/>
            <w:vAlign w:val="center"/>
          </w:tcPr>
          <w:p w:rsidR="00AA2FDA" w:rsidRDefault="00391A37">
            <w:pPr>
              <w:spacing w:line="360" w:lineRule="exact"/>
              <w:jc w:val="center"/>
              <w:rPr>
                <w:rFonts w:eastAsia="仿宋_GB2312"/>
                <w:sz w:val="24"/>
              </w:rPr>
            </w:pPr>
            <w:r>
              <w:rPr>
                <w:rFonts w:eastAsia="仿宋_GB2312" w:hint="eastAsia"/>
                <w:sz w:val="24"/>
              </w:rPr>
              <w:t>江苏</w:t>
            </w:r>
            <w:r>
              <w:rPr>
                <w:rFonts w:eastAsia="仿宋_GB2312"/>
                <w:sz w:val="24"/>
              </w:rPr>
              <w:t>师范大学商学院会计金融产学研基地</w:t>
            </w:r>
          </w:p>
        </w:tc>
        <w:tc>
          <w:tcPr>
            <w:tcW w:w="2757" w:type="dxa"/>
            <w:gridSpan w:val="5"/>
            <w:vAlign w:val="center"/>
          </w:tcPr>
          <w:p w:rsidR="00AA2FDA" w:rsidRDefault="00391A37">
            <w:pPr>
              <w:spacing w:line="360" w:lineRule="exact"/>
              <w:jc w:val="center"/>
              <w:rPr>
                <w:rFonts w:eastAsia="仿宋_GB2312"/>
                <w:sz w:val="24"/>
              </w:rPr>
            </w:pPr>
            <w:r>
              <w:rPr>
                <w:rFonts w:eastAsia="仿宋_GB2312" w:hint="eastAsia"/>
                <w:sz w:val="24"/>
              </w:rPr>
              <w:t>县级</w:t>
            </w:r>
          </w:p>
        </w:tc>
        <w:tc>
          <w:tcPr>
            <w:tcW w:w="2126" w:type="dxa"/>
            <w:gridSpan w:val="3"/>
            <w:vAlign w:val="center"/>
          </w:tcPr>
          <w:p w:rsidR="00AA2FDA" w:rsidRDefault="00391A37">
            <w:pPr>
              <w:spacing w:line="360" w:lineRule="exact"/>
              <w:jc w:val="center"/>
              <w:rPr>
                <w:rFonts w:eastAsia="仿宋_GB2312"/>
                <w:sz w:val="24"/>
              </w:rPr>
            </w:pPr>
            <w:r>
              <w:rPr>
                <w:rFonts w:eastAsia="仿宋_GB2312" w:hint="eastAsia"/>
                <w:sz w:val="24"/>
              </w:rPr>
              <w:t>江苏师范</w:t>
            </w:r>
            <w:r>
              <w:rPr>
                <w:rFonts w:eastAsia="仿宋_GB2312"/>
                <w:sz w:val="24"/>
              </w:rPr>
              <w:t>大学商学院</w:t>
            </w:r>
          </w:p>
        </w:tc>
        <w:tc>
          <w:tcPr>
            <w:tcW w:w="1511" w:type="dxa"/>
            <w:vAlign w:val="center"/>
          </w:tcPr>
          <w:p w:rsidR="00AA2FDA" w:rsidRDefault="00391A37">
            <w:pPr>
              <w:spacing w:line="360" w:lineRule="exact"/>
              <w:jc w:val="center"/>
              <w:rPr>
                <w:rFonts w:eastAsia="仿宋_GB2312"/>
                <w:sz w:val="24"/>
              </w:rPr>
            </w:pPr>
            <w:r>
              <w:rPr>
                <w:rFonts w:eastAsia="仿宋_GB2312" w:hint="eastAsia"/>
                <w:sz w:val="24"/>
              </w:rPr>
              <w:t>2021.01</w:t>
            </w:r>
          </w:p>
        </w:tc>
      </w:tr>
      <w:tr w:rsidR="00AA2FDA">
        <w:trPr>
          <w:trHeight w:val="614"/>
          <w:jc w:val="center"/>
        </w:trPr>
        <w:tc>
          <w:tcPr>
            <w:tcW w:w="2981" w:type="dxa"/>
            <w:gridSpan w:val="2"/>
            <w:vAlign w:val="center"/>
          </w:tcPr>
          <w:p w:rsidR="00AA2FDA" w:rsidRDefault="00391A37">
            <w:pPr>
              <w:spacing w:line="360" w:lineRule="exact"/>
              <w:jc w:val="center"/>
              <w:rPr>
                <w:rFonts w:eastAsia="仿宋_GB2312"/>
                <w:sz w:val="24"/>
              </w:rPr>
            </w:pPr>
            <w:r>
              <w:rPr>
                <w:rFonts w:eastAsia="仿宋_GB2312" w:hint="eastAsia"/>
                <w:sz w:val="24"/>
              </w:rPr>
              <w:t>全国</w:t>
            </w:r>
            <w:r>
              <w:rPr>
                <w:rFonts w:eastAsia="仿宋_GB2312"/>
                <w:sz w:val="24"/>
              </w:rPr>
              <w:t>注册会计师行业青年文明号</w:t>
            </w:r>
          </w:p>
        </w:tc>
        <w:tc>
          <w:tcPr>
            <w:tcW w:w="2757" w:type="dxa"/>
            <w:gridSpan w:val="5"/>
            <w:vAlign w:val="center"/>
          </w:tcPr>
          <w:p w:rsidR="00AA2FDA" w:rsidRDefault="00391A37">
            <w:pPr>
              <w:spacing w:line="360" w:lineRule="exact"/>
              <w:jc w:val="center"/>
              <w:rPr>
                <w:rFonts w:eastAsia="仿宋_GB2312"/>
                <w:sz w:val="24"/>
              </w:rPr>
            </w:pPr>
            <w:r>
              <w:rPr>
                <w:rFonts w:eastAsia="仿宋_GB2312" w:hint="eastAsia"/>
                <w:sz w:val="24"/>
              </w:rPr>
              <w:t>国家级</w:t>
            </w:r>
          </w:p>
        </w:tc>
        <w:tc>
          <w:tcPr>
            <w:tcW w:w="2126" w:type="dxa"/>
            <w:gridSpan w:val="3"/>
            <w:vAlign w:val="center"/>
          </w:tcPr>
          <w:p w:rsidR="00AA2FDA" w:rsidRDefault="00391A37">
            <w:pPr>
              <w:spacing w:line="360" w:lineRule="exact"/>
              <w:jc w:val="center"/>
              <w:rPr>
                <w:rFonts w:eastAsia="仿宋_GB2312"/>
                <w:sz w:val="24"/>
              </w:rPr>
            </w:pPr>
            <w:r>
              <w:rPr>
                <w:rFonts w:eastAsia="仿宋_GB2312" w:hint="eastAsia"/>
                <w:sz w:val="24"/>
              </w:rPr>
              <w:t>中国</w:t>
            </w:r>
            <w:r>
              <w:rPr>
                <w:rFonts w:eastAsia="仿宋_GB2312"/>
                <w:sz w:val="24"/>
              </w:rPr>
              <w:t>注册会计师协会</w:t>
            </w:r>
          </w:p>
        </w:tc>
        <w:tc>
          <w:tcPr>
            <w:tcW w:w="1511" w:type="dxa"/>
            <w:vAlign w:val="center"/>
          </w:tcPr>
          <w:p w:rsidR="00AA2FDA" w:rsidRDefault="00391A37">
            <w:pPr>
              <w:spacing w:line="360" w:lineRule="exact"/>
              <w:jc w:val="center"/>
              <w:rPr>
                <w:rFonts w:eastAsia="仿宋_GB2312"/>
                <w:sz w:val="24"/>
              </w:rPr>
            </w:pPr>
            <w:r>
              <w:rPr>
                <w:rFonts w:eastAsia="仿宋_GB2312" w:hint="eastAsia"/>
                <w:sz w:val="24"/>
              </w:rPr>
              <w:t>2021.05</w:t>
            </w:r>
          </w:p>
        </w:tc>
      </w:tr>
      <w:tr w:rsidR="00AA2FDA">
        <w:trPr>
          <w:trHeight w:val="614"/>
          <w:jc w:val="center"/>
        </w:trPr>
        <w:tc>
          <w:tcPr>
            <w:tcW w:w="2981" w:type="dxa"/>
            <w:gridSpan w:val="2"/>
            <w:vAlign w:val="center"/>
          </w:tcPr>
          <w:p w:rsidR="00AA2FDA" w:rsidRDefault="00391A37">
            <w:pPr>
              <w:spacing w:line="360" w:lineRule="exact"/>
              <w:jc w:val="center"/>
              <w:rPr>
                <w:rFonts w:eastAsia="仿宋_GB2312"/>
                <w:sz w:val="24"/>
              </w:rPr>
            </w:pPr>
            <w:r>
              <w:rPr>
                <w:rFonts w:eastAsia="仿宋_GB2312" w:hint="eastAsia"/>
                <w:sz w:val="24"/>
              </w:rPr>
              <w:t>全国</w:t>
            </w:r>
            <w:r>
              <w:rPr>
                <w:rFonts w:eastAsia="仿宋_GB2312"/>
                <w:sz w:val="24"/>
              </w:rPr>
              <w:t>先进会计师事务所</w:t>
            </w:r>
            <w:r>
              <w:rPr>
                <w:rFonts w:eastAsia="仿宋_GB2312" w:hint="eastAsia"/>
                <w:sz w:val="24"/>
              </w:rPr>
              <w:t>党组织</w:t>
            </w:r>
          </w:p>
        </w:tc>
        <w:tc>
          <w:tcPr>
            <w:tcW w:w="2757" w:type="dxa"/>
            <w:gridSpan w:val="5"/>
            <w:vAlign w:val="center"/>
          </w:tcPr>
          <w:p w:rsidR="00AA2FDA" w:rsidRDefault="00391A37">
            <w:pPr>
              <w:spacing w:line="360" w:lineRule="exact"/>
              <w:jc w:val="center"/>
              <w:rPr>
                <w:rFonts w:eastAsia="仿宋_GB2312"/>
                <w:sz w:val="24"/>
              </w:rPr>
            </w:pPr>
            <w:r>
              <w:rPr>
                <w:rFonts w:eastAsia="仿宋_GB2312" w:hint="eastAsia"/>
                <w:sz w:val="24"/>
              </w:rPr>
              <w:t>国家级</w:t>
            </w:r>
          </w:p>
        </w:tc>
        <w:tc>
          <w:tcPr>
            <w:tcW w:w="2126" w:type="dxa"/>
            <w:gridSpan w:val="3"/>
            <w:vAlign w:val="center"/>
          </w:tcPr>
          <w:p w:rsidR="00AA2FDA" w:rsidRDefault="00391A37">
            <w:pPr>
              <w:spacing w:line="360" w:lineRule="exact"/>
              <w:jc w:val="center"/>
              <w:rPr>
                <w:rFonts w:eastAsia="仿宋_GB2312"/>
                <w:sz w:val="24"/>
              </w:rPr>
            </w:pPr>
            <w:r>
              <w:rPr>
                <w:rFonts w:eastAsia="仿宋_GB2312" w:hint="eastAsia"/>
                <w:sz w:val="24"/>
              </w:rPr>
              <w:t>中国</w:t>
            </w:r>
            <w:r>
              <w:rPr>
                <w:rFonts w:eastAsia="仿宋_GB2312"/>
                <w:sz w:val="24"/>
              </w:rPr>
              <w:t>注册会计师协会</w:t>
            </w:r>
          </w:p>
        </w:tc>
        <w:tc>
          <w:tcPr>
            <w:tcW w:w="1511" w:type="dxa"/>
            <w:vAlign w:val="center"/>
          </w:tcPr>
          <w:p w:rsidR="00AA2FDA" w:rsidRDefault="00391A37">
            <w:pPr>
              <w:spacing w:line="360" w:lineRule="exact"/>
              <w:jc w:val="center"/>
              <w:rPr>
                <w:rFonts w:eastAsia="仿宋_GB2312"/>
                <w:sz w:val="24"/>
              </w:rPr>
            </w:pPr>
            <w:r>
              <w:rPr>
                <w:rFonts w:eastAsia="仿宋_GB2312" w:hint="eastAsia"/>
                <w:sz w:val="24"/>
              </w:rPr>
              <w:t>2021.07</w:t>
            </w:r>
          </w:p>
        </w:tc>
      </w:tr>
      <w:tr w:rsidR="00AA2FDA">
        <w:trPr>
          <w:trHeight w:val="567"/>
          <w:jc w:val="center"/>
        </w:trPr>
        <w:tc>
          <w:tcPr>
            <w:tcW w:w="9375" w:type="dxa"/>
            <w:gridSpan w:val="11"/>
            <w:vAlign w:val="center"/>
          </w:tcPr>
          <w:p w:rsidR="00AA2FDA" w:rsidRDefault="00391A37">
            <w:pPr>
              <w:jc w:val="left"/>
              <w:rPr>
                <w:szCs w:val="21"/>
              </w:rPr>
            </w:pPr>
            <w:r>
              <w:rPr>
                <w:rFonts w:eastAsia="仿宋_GB2312"/>
                <w:sz w:val="24"/>
              </w:rPr>
              <w:t>设站单位与合作高校已有的合作基础（分条目列出，限</w:t>
            </w:r>
            <w:r>
              <w:rPr>
                <w:rFonts w:eastAsia="仿宋_GB2312"/>
                <w:sz w:val="24"/>
              </w:rPr>
              <w:t>1000</w:t>
            </w:r>
            <w:r>
              <w:rPr>
                <w:rFonts w:eastAsia="仿宋_GB2312"/>
                <w:sz w:val="24"/>
              </w:rPr>
              <w:t>字以内。其中，联合承担的纵向和横向项目或合作成果</w:t>
            </w:r>
            <w:proofErr w:type="gramStart"/>
            <w:r>
              <w:rPr>
                <w:rFonts w:eastAsia="仿宋_GB2312"/>
                <w:sz w:val="24"/>
              </w:rPr>
              <w:t>限填近</w:t>
            </w:r>
            <w:proofErr w:type="gramEnd"/>
            <w:r>
              <w:rPr>
                <w:rFonts w:eastAsia="仿宋_GB2312"/>
                <w:sz w:val="24"/>
              </w:rPr>
              <w:t>三年具有代表性的</w:t>
            </w:r>
            <w:r>
              <w:rPr>
                <w:rFonts w:eastAsia="仿宋_GB2312"/>
                <w:sz w:val="24"/>
              </w:rPr>
              <w:t>3</w:t>
            </w:r>
            <w:r>
              <w:rPr>
                <w:rFonts w:eastAsia="仿宋_GB2312"/>
                <w:sz w:val="24"/>
              </w:rPr>
              <w:t>项，需填写项目名称、批准单位、获批时间、项目内容、取得的成果等内容，并提供佐证材料）</w:t>
            </w:r>
          </w:p>
        </w:tc>
      </w:tr>
      <w:tr w:rsidR="00AA2FDA">
        <w:trPr>
          <w:trHeight w:val="3389"/>
          <w:jc w:val="center"/>
        </w:trPr>
        <w:tc>
          <w:tcPr>
            <w:tcW w:w="9375" w:type="dxa"/>
            <w:gridSpan w:val="11"/>
          </w:tcPr>
          <w:p w:rsidR="00AA2FDA" w:rsidRDefault="00391A37">
            <w:pPr>
              <w:spacing w:line="400" w:lineRule="exact"/>
              <w:ind w:firstLineChars="200" w:firstLine="480"/>
              <w:rPr>
                <w:sz w:val="24"/>
              </w:rPr>
            </w:pPr>
            <w:r>
              <w:rPr>
                <w:rFonts w:hint="eastAsia"/>
                <w:sz w:val="24"/>
              </w:rPr>
              <w:t>天衡</w:t>
            </w:r>
            <w:r>
              <w:rPr>
                <w:sz w:val="24"/>
              </w:rPr>
              <w:t>会计师事务所（</w:t>
            </w:r>
            <w:r>
              <w:rPr>
                <w:rFonts w:hint="eastAsia"/>
                <w:sz w:val="24"/>
              </w:rPr>
              <w:t>特殊普通合伙</w:t>
            </w:r>
            <w:r>
              <w:rPr>
                <w:sz w:val="24"/>
              </w:rPr>
              <w:t>）</w:t>
            </w:r>
            <w:r>
              <w:rPr>
                <w:rFonts w:hint="eastAsia"/>
                <w:sz w:val="24"/>
              </w:rPr>
              <w:t>徐州分所</w:t>
            </w:r>
            <w:r>
              <w:rPr>
                <w:sz w:val="24"/>
              </w:rPr>
              <w:t>与江苏师范大学商学院</w:t>
            </w:r>
            <w:r>
              <w:rPr>
                <w:rFonts w:hint="eastAsia"/>
                <w:sz w:val="24"/>
              </w:rPr>
              <w:t>一直</w:t>
            </w:r>
            <w:r>
              <w:rPr>
                <w:sz w:val="24"/>
              </w:rPr>
              <w:t>保持</w:t>
            </w:r>
            <w:r>
              <w:rPr>
                <w:rFonts w:hint="eastAsia"/>
                <w:sz w:val="24"/>
              </w:rPr>
              <w:t>良好</w:t>
            </w:r>
            <w:r>
              <w:rPr>
                <w:sz w:val="24"/>
              </w:rPr>
              <w:t>深入的合作</w:t>
            </w:r>
            <w:r>
              <w:rPr>
                <w:rFonts w:hint="eastAsia"/>
                <w:sz w:val="24"/>
              </w:rPr>
              <w:t>。在</w:t>
            </w:r>
            <w:r>
              <w:rPr>
                <w:sz w:val="24"/>
              </w:rPr>
              <w:t>学生培养、实践教学、</w:t>
            </w:r>
            <w:r>
              <w:rPr>
                <w:rFonts w:hint="eastAsia"/>
                <w:sz w:val="24"/>
              </w:rPr>
              <w:t>实习生</w:t>
            </w:r>
            <w:r>
              <w:rPr>
                <w:sz w:val="24"/>
              </w:rPr>
              <w:t>推荐、学术研究等</w:t>
            </w:r>
            <w:r>
              <w:rPr>
                <w:rFonts w:hint="eastAsia"/>
                <w:sz w:val="24"/>
              </w:rPr>
              <w:t>领域均</w:t>
            </w:r>
            <w:r>
              <w:rPr>
                <w:sz w:val="24"/>
              </w:rPr>
              <w:t>取得很好的效果。</w:t>
            </w:r>
          </w:p>
          <w:p w:rsidR="00AA2FDA" w:rsidRDefault="00391A37">
            <w:pPr>
              <w:spacing w:line="400" w:lineRule="exact"/>
              <w:ind w:firstLineChars="200" w:firstLine="480"/>
              <w:rPr>
                <w:sz w:val="24"/>
              </w:rPr>
            </w:pPr>
            <w:r>
              <w:rPr>
                <w:rFonts w:hint="eastAsia"/>
                <w:sz w:val="24"/>
              </w:rPr>
              <w:t>1</w:t>
            </w:r>
            <w:r>
              <w:rPr>
                <w:sz w:val="24"/>
              </w:rPr>
              <w:t>.</w:t>
            </w:r>
            <w:r>
              <w:rPr>
                <w:sz w:val="24"/>
              </w:rPr>
              <w:t>签订战略合作协议，推动合作深入</w:t>
            </w:r>
            <w:r>
              <w:rPr>
                <w:rFonts w:hint="eastAsia"/>
                <w:sz w:val="24"/>
              </w:rPr>
              <w:t>开展。</w:t>
            </w:r>
            <w:r>
              <w:rPr>
                <w:rFonts w:hint="eastAsia"/>
                <w:sz w:val="24"/>
              </w:rPr>
              <w:t>202</w:t>
            </w:r>
            <w:r>
              <w:rPr>
                <w:sz w:val="24"/>
              </w:rPr>
              <w:t>1</w:t>
            </w:r>
            <w:r>
              <w:rPr>
                <w:rFonts w:hint="eastAsia"/>
                <w:sz w:val="24"/>
              </w:rPr>
              <w:t>年</w:t>
            </w:r>
            <w:r>
              <w:rPr>
                <w:rFonts w:hint="eastAsia"/>
                <w:sz w:val="24"/>
              </w:rPr>
              <w:t>1</w:t>
            </w:r>
            <w:r>
              <w:rPr>
                <w:rFonts w:hint="eastAsia"/>
                <w:sz w:val="24"/>
              </w:rPr>
              <w:t>月</w:t>
            </w:r>
            <w:r>
              <w:rPr>
                <w:sz w:val="24"/>
              </w:rPr>
              <w:t>，江苏师范大学商学院和天衡会计师事务所徐州分所签订《</w:t>
            </w:r>
            <w:r>
              <w:rPr>
                <w:rFonts w:hint="eastAsia"/>
                <w:sz w:val="24"/>
              </w:rPr>
              <w:t>校企战略</w:t>
            </w:r>
            <w:r>
              <w:rPr>
                <w:sz w:val="24"/>
              </w:rPr>
              <w:t>合作协议》</w:t>
            </w:r>
            <w:r>
              <w:rPr>
                <w:rFonts w:hint="eastAsia"/>
                <w:sz w:val="24"/>
              </w:rPr>
              <w:t>，</w:t>
            </w:r>
            <w:r>
              <w:rPr>
                <w:sz w:val="24"/>
              </w:rPr>
              <w:t>江苏师范大学商学院在</w:t>
            </w:r>
            <w:r>
              <w:rPr>
                <w:rFonts w:hint="eastAsia"/>
                <w:sz w:val="24"/>
              </w:rPr>
              <w:t>天衡</w:t>
            </w:r>
            <w:r>
              <w:rPr>
                <w:sz w:val="24"/>
              </w:rPr>
              <w:t>会计师事务所徐州分所</w:t>
            </w:r>
            <w:r>
              <w:rPr>
                <w:rFonts w:hint="eastAsia"/>
                <w:sz w:val="24"/>
              </w:rPr>
              <w:t>设立</w:t>
            </w:r>
            <w:r>
              <w:rPr>
                <w:sz w:val="24"/>
              </w:rPr>
              <w:t>“</w:t>
            </w:r>
            <w:r>
              <w:rPr>
                <w:rFonts w:hint="eastAsia"/>
                <w:sz w:val="24"/>
              </w:rPr>
              <w:t>江苏</w:t>
            </w:r>
            <w:r>
              <w:rPr>
                <w:sz w:val="24"/>
              </w:rPr>
              <w:t>师范大学商学院大学生就业实习实训基地</w:t>
            </w:r>
            <w:r>
              <w:rPr>
                <w:sz w:val="24"/>
              </w:rPr>
              <w:t>”</w:t>
            </w:r>
            <w:r>
              <w:rPr>
                <w:rFonts w:hint="eastAsia"/>
                <w:sz w:val="24"/>
              </w:rPr>
              <w:t>和</w:t>
            </w:r>
            <w:r>
              <w:rPr>
                <w:sz w:val="24"/>
              </w:rPr>
              <w:t>“</w:t>
            </w:r>
            <w:r>
              <w:rPr>
                <w:rFonts w:hint="eastAsia"/>
                <w:sz w:val="24"/>
              </w:rPr>
              <w:t>江苏</w:t>
            </w:r>
            <w:r>
              <w:rPr>
                <w:sz w:val="24"/>
              </w:rPr>
              <w:t>师范大学商学院会计金融产学研基地</w:t>
            </w:r>
            <w:r>
              <w:rPr>
                <w:sz w:val="24"/>
              </w:rPr>
              <w:t>”</w:t>
            </w:r>
            <w:r>
              <w:rPr>
                <w:rFonts w:hint="eastAsia"/>
                <w:sz w:val="24"/>
              </w:rPr>
              <w:t>，</w:t>
            </w:r>
            <w:r>
              <w:rPr>
                <w:sz w:val="24"/>
              </w:rPr>
              <w:t>江苏师范大学聘请天衡</w:t>
            </w:r>
            <w:r>
              <w:rPr>
                <w:rFonts w:hint="eastAsia"/>
                <w:sz w:val="24"/>
              </w:rPr>
              <w:t>会计师</w:t>
            </w:r>
            <w:r>
              <w:rPr>
                <w:sz w:val="24"/>
              </w:rPr>
              <w:t>事务所</w:t>
            </w:r>
            <w:r>
              <w:rPr>
                <w:rFonts w:hint="eastAsia"/>
                <w:sz w:val="24"/>
              </w:rPr>
              <w:t>徐州</w:t>
            </w:r>
            <w:r>
              <w:rPr>
                <w:sz w:val="24"/>
              </w:rPr>
              <w:t>分所</w:t>
            </w:r>
            <w:r>
              <w:rPr>
                <w:rFonts w:hint="eastAsia"/>
                <w:sz w:val="24"/>
              </w:rPr>
              <w:t>总经理</w:t>
            </w:r>
            <w:r>
              <w:rPr>
                <w:sz w:val="24"/>
              </w:rPr>
              <w:t>张</w:t>
            </w:r>
            <w:r>
              <w:rPr>
                <w:rFonts w:hint="eastAsia"/>
                <w:sz w:val="24"/>
              </w:rPr>
              <w:t>雷担任</w:t>
            </w:r>
            <w:r>
              <w:rPr>
                <w:sz w:val="24"/>
              </w:rPr>
              <w:t>会计研究生导师，商学院聘请张雷担任兼职教授。</w:t>
            </w:r>
          </w:p>
          <w:p w:rsidR="00AA2FDA" w:rsidRDefault="00391A37">
            <w:pPr>
              <w:spacing w:line="400" w:lineRule="exact"/>
              <w:ind w:firstLineChars="200" w:firstLine="480"/>
              <w:rPr>
                <w:sz w:val="24"/>
              </w:rPr>
            </w:pPr>
            <w:r>
              <w:rPr>
                <w:rFonts w:hint="eastAsia"/>
                <w:sz w:val="24"/>
              </w:rPr>
              <w:t>2.</w:t>
            </w:r>
            <w:r>
              <w:rPr>
                <w:rFonts w:hint="eastAsia"/>
                <w:sz w:val="24"/>
              </w:rPr>
              <w:t>联合开展学生培养</w:t>
            </w:r>
            <w:r>
              <w:rPr>
                <w:sz w:val="24"/>
              </w:rPr>
              <w:t>和学术</w:t>
            </w:r>
            <w:r>
              <w:rPr>
                <w:rFonts w:hint="eastAsia"/>
                <w:sz w:val="24"/>
              </w:rPr>
              <w:t>交流工作</w:t>
            </w:r>
            <w:r>
              <w:rPr>
                <w:sz w:val="24"/>
              </w:rPr>
              <w:t>。</w:t>
            </w:r>
            <w:r>
              <w:rPr>
                <w:rFonts w:hint="eastAsia"/>
                <w:sz w:val="24"/>
              </w:rPr>
              <w:t>天衡</w:t>
            </w:r>
            <w:r>
              <w:rPr>
                <w:sz w:val="24"/>
              </w:rPr>
              <w:t>徐州分所总经理在担任商学院研究生导师和教授期间，为在校研究生开展《</w:t>
            </w:r>
            <w:r>
              <w:rPr>
                <w:rFonts w:hint="eastAsia"/>
                <w:sz w:val="24"/>
              </w:rPr>
              <w:t>企业重组</w:t>
            </w:r>
            <w:r>
              <w:rPr>
                <w:sz w:val="24"/>
              </w:rPr>
              <w:t>与并购》</w:t>
            </w:r>
            <w:r>
              <w:rPr>
                <w:rFonts w:hint="eastAsia"/>
                <w:sz w:val="24"/>
              </w:rPr>
              <w:t>等</w:t>
            </w:r>
            <w:r>
              <w:rPr>
                <w:rFonts w:hint="eastAsia"/>
                <w:sz w:val="24"/>
              </w:rPr>
              <w:t>专题</w:t>
            </w:r>
            <w:r>
              <w:rPr>
                <w:sz w:val="24"/>
              </w:rPr>
              <w:t>讲座，担任</w:t>
            </w:r>
            <w:proofErr w:type="spellStart"/>
            <w:r>
              <w:rPr>
                <w:rFonts w:hint="eastAsia"/>
                <w:sz w:val="24"/>
              </w:rPr>
              <w:t>MPAcc</w:t>
            </w:r>
            <w:proofErr w:type="spellEnd"/>
            <w:r>
              <w:rPr>
                <w:sz w:val="24"/>
              </w:rPr>
              <w:t>校外</w:t>
            </w:r>
            <w:r>
              <w:rPr>
                <w:rFonts w:hint="eastAsia"/>
                <w:sz w:val="24"/>
              </w:rPr>
              <w:t>导师</w:t>
            </w:r>
            <w:r>
              <w:rPr>
                <w:sz w:val="24"/>
              </w:rPr>
              <w:t>，指导学生顺利完成</w:t>
            </w:r>
            <w:r>
              <w:rPr>
                <w:rFonts w:hint="eastAsia"/>
                <w:sz w:val="24"/>
              </w:rPr>
              <w:t>毕业</w:t>
            </w:r>
            <w:r>
              <w:rPr>
                <w:sz w:val="24"/>
              </w:rPr>
              <w:t>论文</w:t>
            </w:r>
            <w:r>
              <w:rPr>
                <w:rFonts w:hint="eastAsia"/>
                <w:sz w:val="24"/>
              </w:rPr>
              <w:t>12</w:t>
            </w:r>
            <w:r>
              <w:rPr>
                <w:rFonts w:hint="eastAsia"/>
                <w:sz w:val="24"/>
              </w:rPr>
              <w:t>人次；</w:t>
            </w:r>
            <w:r>
              <w:rPr>
                <w:sz w:val="24"/>
              </w:rPr>
              <w:t>参加商学院组织的</w:t>
            </w:r>
            <w:proofErr w:type="spellStart"/>
            <w:r>
              <w:rPr>
                <w:rFonts w:hint="eastAsia"/>
                <w:sz w:val="24"/>
              </w:rPr>
              <w:t>MPAcc</w:t>
            </w:r>
            <w:proofErr w:type="spellEnd"/>
            <w:r>
              <w:rPr>
                <w:rFonts w:hint="eastAsia"/>
                <w:sz w:val="24"/>
              </w:rPr>
              <w:t>论文</w:t>
            </w:r>
            <w:r>
              <w:rPr>
                <w:sz w:val="24"/>
              </w:rPr>
              <w:t>答辩</w:t>
            </w:r>
            <w:r>
              <w:rPr>
                <w:rFonts w:hint="eastAsia"/>
                <w:sz w:val="24"/>
              </w:rPr>
              <w:t>，答辩</w:t>
            </w:r>
            <w:r>
              <w:rPr>
                <w:sz w:val="24"/>
              </w:rPr>
              <w:t>学生</w:t>
            </w:r>
            <w:r>
              <w:rPr>
                <w:rFonts w:hint="eastAsia"/>
                <w:sz w:val="24"/>
              </w:rPr>
              <w:t>26</w:t>
            </w:r>
            <w:r>
              <w:rPr>
                <w:rFonts w:hint="eastAsia"/>
                <w:sz w:val="24"/>
              </w:rPr>
              <w:t>人；</w:t>
            </w:r>
            <w:r>
              <w:rPr>
                <w:sz w:val="24"/>
              </w:rPr>
              <w:t>为</w:t>
            </w:r>
            <w:r>
              <w:rPr>
                <w:rFonts w:hint="eastAsia"/>
                <w:sz w:val="24"/>
              </w:rPr>
              <w:t>在校</w:t>
            </w:r>
            <w:r>
              <w:rPr>
                <w:sz w:val="24"/>
              </w:rPr>
              <w:t>研究生和本科生开展</w:t>
            </w:r>
            <w:r>
              <w:rPr>
                <w:rFonts w:hint="eastAsia"/>
                <w:sz w:val="24"/>
              </w:rPr>
              <w:t>会计</w:t>
            </w:r>
            <w:r>
              <w:rPr>
                <w:sz w:val="24"/>
              </w:rPr>
              <w:t>和金融前言问题座谈</w:t>
            </w:r>
            <w:r>
              <w:rPr>
                <w:rFonts w:hint="eastAsia"/>
                <w:sz w:val="24"/>
              </w:rPr>
              <w:t>研讨</w:t>
            </w:r>
            <w:r>
              <w:rPr>
                <w:rFonts w:hint="eastAsia"/>
                <w:sz w:val="24"/>
              </w:rPr>
              <w:t>2</w:t>
            </w:r>
            <w:r>
              <w:rPr>
                <w:rFonts w:hint="eastAsia"/>
                <w:sz w:val="24"/>
              </w:rPr>
              <w:t>次。天衡</w:t>
            </w:r>
            <w:r>
              <w:rPr>
                <w:sz w:val="24"/>
              </w:rPr>
              <w:t>徐州分所邀请商学院罗栋梁院长、徐君副院长、苗连琦</w:t>
            </w:r>
            <w:r>
              <w:rPr>
                <w:rFonts w:hint="eastAsia"/>
                <w:sz w:val="24"/>
              </w:rPr>
              <w:t>副</w:t>
            </w:r>
            <w:r>
              <w:rPr>
                <w:sz w:val="24"/>
              </w:rPr>
              <w:t>教授</w:t>
            </w:r>
            <w:r>
              <w:rPr>
                <w:rFonts w:hint="eastAsia"/>
                <w:sz w:val="24"/>
              </w:rPr>
              <w:t>等</w:t>
            </w:r>
            <w:r>
              <w:rPr>
                <w:rFonts w:hint="eastAsia"/>
                <w:sz w:val="24"/>
              </w:rPr>
              <w:t>开展</w:t>
            </w:r>
            <w:r>
              <w:rPr>
                <w:sz w:val="24"/>
              </w:rPr>
              <w:t>学术</w:t>
            </w:r>
            <w:r>
              <w:rPr>
                <w:rFonts w:hint="eastAsia"/>
                <w:sz w:val="24"/>
              </w:rPr>
              <w:t>讨论，</w:t>
            </w:r>
            <w:r>
              <w:rPr>
                <w:sz w:val="24"/>
              </w:rPr>
              <w:t>对天衡徐州分所广大注册会计师掌握会计和金融领域的理论有很大帮助。</w:t>
            </w:r>
          </w:p>
          <w:p w:rsidR="00AA2FDA" w:rsidRDefault="00391A37">
            <w:pPr>
              <w:spacing w:line="400" w:lineRule="exact"/>
              <w:ind w:firstLineChars="200" w:firstLine="480"/>
              <w:rPr>
                <w:sz w:val="24"/>
              </w:rPr>
            </w:pPr>
            <w:r>
              <w:rPr>
                <w:rFonts w:hint="eastAsia"/>
                <w:sz w:val="24"/>
              </w:rPr>
              <w:lastRenderedPageBreak/>
              <w:t>3.</w:t>
            </w:r>
            <w:r>
              <w:rPr>
                <w:rFonts w:hint="eastAsia"/>
                <w:sz w:val="24"/>
              </w:rPr>
              <w:t>加强</w:t>
            </w:r>
            <w:r>
              <w:rPr>
                <w:sz w:val="24"/>
              </w:rPr>
              <w:t>研究生和本科生实习培训。近三年来天衡会计师事务所徐州分所</w:t>
            </w:r>
            <w:r>
              <w:rPr>
                <w:rFonts w:hint="eastAsia"/>
                <w:sz w:val="24"/>
              </w:rPr>
              <w:t>共为</w:t>
            </w:r>
            <w:r>
              <w:rPr>
                <w:sz w:val="24"/>
              </w:rPr>
              <w:t>商学院研究生和本科生提供</w:t>
            </w:r>
            <w:r>
              <w:rPr>
                <w:rFonts w:hint="eastAsia"/>
                <w:sz w:val="24"/>
              </w:rPr>
              <w:t>实习岗位</w:t>
            </w:r>
            <w:r>
              <w:rPr>
                <w:sz w:val="24"/>
              </w:rPr>
              <w:t>86</w:t>
            </w:r>
            <w:r>
              <w:rPr>
                <w:rFonts w:hint="eastAsia"/>
                <w:sz w:val="24"/>
              </w:rPr>
              <w:t>个</w:t>
            </w:r>
            <w:r>
              <w:rPr>
                <w:sz w:val="24"/>
              </w:rPr>
              <w:t>，</w:t>
            </w:r>
            <w:r>
              <w:rPr>
                <w:rFonts w:hint="eastAsia"/>
                <w:sz w:val="24"/>
              </w:rPr>
              <w:t>实习生</w:t>
            </w:r>
            <w:r>
              <w:rPr>
                <w:sz w:val="24"/>
              </w:rPr>
              <w:t>均按照顶岗实习、</w:t>
            </w:r>
            <w:r>
              <w:rPr>
                <w:rFonts w:hint="eastAsia"/>
                <w:sz w:val="24"/>
              </w:rPr>
              <w:t>指定</w:t>
            </w:r>
            <w:r>
              <w:rPr>
                <w:sz w:val="24"/>
              </w:rPr>
              <w:t>导师的方式开展实习</w:t>
            </w:r>
            <w:r>
              <w:rPr>
                <w:rFonts w:hint="eastAsia"/>
                <w:sz w:val="24"/>
              </w:rPr>
              <w:t>，</w:t>
            </w:r>
            <w:r>
              <w:rPr>
                <w:sz w:val="24"/>
              </w:rPr>
              <w:t>对提高实习学生的实践操作能力和</w:t>
            </w:r>
            <w:r>
              <w:rPr>
                <w:rFonts w:hint="eastAsia"/>
                <w:sz w:val="24"/>
              </w:rPr>
              <w:t>就业</w:t>
            </w:r>
            <w:r>
              <w:rPr>
                <w:sz w:val="24"/>
              </w:rPr>
              <w:t>适应能力起到显著效果。天衡会计师事务所徐州分所累计为实习学生支付实习补贴和差</w:t>
            </w:r>
            <w:r>
              <w:rPr>
                <w:sz w:val="24"/>
              </w:rPr>
              <w:t>旅津贴超过</w:t>
            </w:r>
            <w:r>
              <w:rPr>
                <w:rFonts w:hint="eastAsia"/>
                <w:sz w:val="24"/>
              </w:rPr>
              <w:t>50</w:t>
            </w:r>
            <w:r>
              <w:rPr>
                <w:rFonts w:hint="eastAsia"/>
                <w:sz w:val="24"/>
              </w:rPr>
              <w:t>万元</w:t>
            </w:r>
            <w:r>
              <w:rPr>
                <w:sz w:val="24"/>
              </w:rPr>
              <w:t>。</w:t>
            </w:r>
          </w:p>
          <w:p w:rsidR="00AA2FDA" w:rsidRDefault="00391A37">
            <w:pPr>
              <w:spacing w:line="400" w:lineRule="exact"/>
              <w:ind w:firstLineChars="200" w:firstLine="480"/>
              <w:rPr>
                <w:szCs w:val="21"/>
              </w:rPr>
            </w:pPr>
            <w:r>
              <w:rPr>
                <w:rFonts w:hint="eastAsia"/>
                <w:sz w:val="24"/>
              </w:rPr>
              <w:t>4.</w:t>
            </w:r>
            <w:r>
              <w:rPr>
                <w:rFonts w:hint="eastAsia"/>
                <w:sz w:val="24"/>
              </w:rPr>
              <w:t>合作开展学术</w:t>
            </w:r>
            <w:r>
              <w:rPr>
                <w:sz w:val="24"/>
              </w:rPr>
              <w:t>研究和</w:t>
            </w:r>
            <w:r>
              <w:rPr>
                <w:rFonts w:hint="eastAsia"/>
                <w:sz w:val="24"/>
              </w:rPr>
              <w:t>重大</w:t>
            </w:r>
            <w:r>
              <w:rPr>
                <w:sz w:val="24"/>
              </w:rPr>
              <w:t>项目</w:t>
            </w:r>
            <w:r>
              <w:rPr>
                <w:rFonts w:hint="eastAsia"/>
                <w:sz w:val="24"/>
              </w:rPr>
              <w:t>方案设计</w:t>
            </w:r>
            <w:r>
              <w:rPr>
                <w:sz w:val="24"/>
              </w:rPr>
              <w:t>。</w:t>
            </w:r>
            <w:r>
              <w:rPr>
                <w:rFonts w:hint="eastAsia"/>
                <w:sz w:val="24"/>
              </w:rPr>
              <w:t>（</w:t>
            </w:r>
            <w:r>
              <w:rPr>
                <w:rFonts w:hint="eastAsia"/>
                <w:sz w:val="24"/>
              </w:rPr>
              <w:t>1</w:t>
            </w:r>
            <w:r>
              <w:rPr>
                <w:rFonts w:hint="eastAsia"/>
                <w:sz w:val="24"/>
              </w:rPr>
              <w:t>）开展</w:t>
            </w:r>
            <w:r>
              <w:rPr>
                <w:sz w:val="24"/>
              </w:rPr>
              <w:t>专业学术研究。商学院和天衡徐州分所围绕新的经济环境下企业集团资金集中</w:t>
            </w:r>
            <w:r>
              <w:rPr>
                <w:rFonts w:hint="eastAsia"/>
                <w:sz w:val="24"/>
              </w:rPr>
              <w:t>管理</w:t>
            </w:r>
            <w:r>
              <w:rPr>
                <w:sz w:val="24"/>
              </w:rPr>
              <w:t>模式开展研究，并形成论文《</w:t>
            </w:r>
            <w:r>
              <w:rPr>
                <w:rFonts w:hint="eastAsia"/>
                <w:sz w:val="24"/>
              </w:rPr>
              <w:t>基于</w:t>
            </w:r>
            <w:r>
              <w:rPr>
                <w:sz w:val="24"/>
              </w:rPr>
              <w:t>双重控制的集团化资金集中管理模式构建研究》</w:t>
            </w:r>
            <w:r>
              <w:rPr>
                <w:rFonts w:hint="eastAsia"/>
                <w:sz w:val="24"/>
              </w:rPr>
              <w:t>，</w:t>
            </w:r>
            <w:r>
              <w:rPr>
                <w:sz w:val="24"/>
              </w:rPr>
              <w:t>发表在《</w:t>
            </w:r>
            <w:r>
              <w:rPr>
                <w:rFonts w:hint="eastAsia"/>
                <w:sz w:val="24"/>
              </w:rPr>
              <w:t>徐州</w:t>
            </w:r>
            <w:r>
              <w:rPr>
                <w:sz w:val="24"/>
              </w:rPr>
              <w:t>财经》</w:t>
            </w:r>
            <w:r>
              <w:rPr>
                <w:rFonts w:hint="eastAsia"/>
                <w:sz w:val="24"/>
              </w:rPr>
              <w:t>2022</w:t>
            </w:r>
            <w:r>
              <w:rPr>
                <w:rFonts w:hint="eastAsia"/>
                <w:sz w:val="24"/>
              </w:rPr>
              <w:t>年</w:t>
            </w:r>
            <w:r>
              <w:rPr>
                <w:sz w:val="24"/>
              </w:rPr>
              <w:t>第四期上；（</w:t>
            </w:r>
            <w:r>
              <w:rPr>
                <w:rFonts w:hint="eastAsia"/>
                <w:sz w:val="24"/>
              </w:rPr>
              <w:t>2</w:t>
            </w:r>
            <w:r>
              <w:rPr>
                <w:sz w:val="24"/>
              </w:rPr>
              <w:t>）</w:t>
            </w:r>
            <w:r>
              <w:rPr>
                <w:rFonts w:hint="eastAsia"/>
                <w:sz w:val="24"/>
              </w:rPr>
              <w:t>开展</w:t>
            </w:r>
            <w:r>
              <w:rPr>
                <w:sz w:val="24"/>
              </w:rPr>
              <w:t>重大项目合作。</w:t>
            </w:r>
            <w:r>
              <w:rPr>
                <w:rFonts w:hint="eastAsia"/>
                <w:sz w:val="24"/>
              </w:rPr>
              <w:t>为推动</w:t>
            </w:r>
            <w:r>
              <w:rPr>
                <w:sz w:val="24"/>
              </w:rPr>
              <w:t>徐州市国有企业深化改革</w:t>
            </w:r>
            <w:r>
              <w:rPr>
                <w:rFonts w:hint="eastAsia"/>
                <w:sz w:val="24"/>
              </w:rPr>
              <w:t>，</w:t>
            </w:r>
            <w:r>
              <w:rPr>
                <w:sz w:val="24"/>
              </w:rPr>
              <w:t>按照徐州市委深改组的统一部署，天衡徐州分所和商学院联合开展重大项目合作，共同完成了《</w:t>
            </w:r>
            <w:r>
              <w:rPr>
                <w:rFonts w:hint="eastAsia"/>
                <w:sz w:val="24"/>
              </w:rPr>
              <w:t>徐州淮海国际</w:t>
            </w:r>
            <w:r>
              <w:rPr>
                <w:sz w:val="24"/>
              </w:rPr>
              <w:t>陆港控股投资发展集团有限公司重组整合建议咨询报告》</w:t>
            </w:r>
            <w:r>
              <w:rPr>
                <w:rFonts w:hint="eastAsia"/>
                <w:sz w:val="24"/>
              </w:rPr>
              <w:t>，</w:t>
            </w:r>
            <w:r>
              <w:rPr>
                <w:sz w:val="24"/>
              </w:rPr>
              <w:t>该报告被政府有关部门采纳，收到很好效果</w:t>
            </w:r>
            <w:r>
              <w:rPr>
                <w:rFonts w:hint="eastAsia"/>
                <w:sz w:val="24"/>
              </w:rPr>
              <w:t>；</w:t>
            </w:r>
            <w:r>
              <w:rPr>
                <w:sz w:val="24"/>
              </w:rPr>
              <w:t>（</w:t>
            </w:r>
            <w:r>
              <w:rPr>
                <w:rFonts w:hint="eastAsia"/>
                <w:sz w:val="24"/>
              </w:rPr>
              <w:t>3</w:t>
            </w:r>
            <w:r>
              <w:rPr>
                <w:sz w:val="24"/>
              </w:rPr>
              <w:t>）</w:t>
            </w:r>
            <w:r>
              <w:rPr>
                <w:rFonts w:hint="eastAsia"/>
                <w:sz w:val="24"/>
              </w:rPr>
              <w:t>开展</w:t>
            </w:r>
            <w:r>
              <w:rPr>
                <w:sz w:val="24"/>
              </w:rPr>
              <w:t>联合咨询。</w:t>
            </w:r>
            <w:r>
              <w:rPr>
                <w:rFonts w:hint="eastAsia"/>
                <w:sz w:val="24"/>
              </w:rPr>
              <w:t>建立现代</w:t>
            </w:r>
            <w:r>
              <w:rPr>
                <w:sz w:val="24"/>
              </w:rPr>
              <w:t>企业制度、加强企业内部控制体系建设</w:t>
            </w:r>
            <w:r>
              <w:rPr>
                <w:rFonts w:hint="eastAsia"/>
                <w:sz w:val="24"/>
              </w:rPr>
              <w:t>、防范</w:t>
            </w:r>
            <w:r>
              <w:rPr>
                <w:sz w:val="24"/>
              </w:rPr>
              <w:t>企业经营风险是近年来我国国有</w:t>
            </w:r>
            <w:r>
              <w:rPr>
                <w:rFonts w:hint="eastAsia"/>
                <w:sz w:val="24"/>
              </w:rPr>
              <w:t>企业改革</w:t>
            </w:r>
            <w:r>
              <w:rPr>
                <w:sz w:val="24"/>
              </w:rPr>
              <w:t>发展的方向，商学院指派专业教授和天衡徐州分所共同组成项目组，对江苏双溪</w:t>
            </w:r>
            <w:r>
              <w:rPr>
                <w:rFonts w:hint="eastAsia"/>
                <w:sz w:val="24"/>
              </w:rPr>
              <w:t>实业</w:t>
            </w:r>
            <w:r>
              <w:rPr>
                <w:sz w:val="24"/>
              </w:rPr>
              <w:t>有限公司开展全面调查</w:t>
            </w:r>
            <w:r>
              <w:rPr>
                <w:rFonts w:hint="eastAsia"/>
                <w:sz w:val="24"/>
              </w:rPr>
              <w:t>诊断</w:t>
            </w:r>
            <w:r>
              <w:rPr>
                <w:sz w:val="24"/>
              </w:rPr>
              <w:t>，并</w:t>
            </w:r>
            <w:r>
              <w:rPr>
                <w:rFonts w:hint="eastAsia"/>
                <w:sz w:val="24"/>
              </w:rPr>
              <w:t>形成了</w:t>
            </w:r>
            <w:r>
              <w:rPr>
                <w:sz w:val="24"/>
              </w:rPr>
              <w:t>《</w:t>
            </w:r>
            <w:r>
              <w:rPr>
                <w:rFonts w:hint="eastAsia"/>
                <w:sz w:val="24"/>
              </w:rPr>
              <w:t>江苏</w:t>
            </w:r>
            <w:r>
              <w:rPr>
                <w:sz w:val="24"/>
              </w:rPr>
              <w:t>双溪实业有限公司管理咨询报告》</w:t>
            </w:r>
            <w:r>
              <w:rPr>
                <w:rFonts w:hint="eastAsia"/>
                <w:sz w:val="24"/>
              </w:rPr>
              <w:t>，</w:t>
            </w:r>
            <w:r>
              <w:rPr>
                <w:sz w:val="24"/>
              </w:rPr>
              <w:t>对指导江苏双溪实业公司加强内部管理，提高管理水平，防范经营风险起到显著效果，受到企业的好评。</w:t>
            </w:r>
          </w:p>
        </w:tc>
      </w:tr>
      <w:tr w:rsidR="00AA2FDA">
        <w:trPr>
          <w:trHeight w:val="566"/>
          <w:jc w:val="center"/>
        </w:trPr>
        <w:tc>
          <w:tcPr>
            <w:tcW w:w="9375" w:type="dxa"/>
            <w:gridSpan w:val="11"/>
            <w:vAlign w:val="center"/>
          </w:tcPr>
          <w:p w:rsidR="00AA2FDA" w:rsidRDefault="00391A37">
            <w:pPr>
              <w:jc w:val="center"/>
              <w:rPr>
                <w:szCs w:val="21"/>
              </w:rPr>
            </w:pPr>
            <w:r>
              <w:rPr>
                <w:rFonts w:eastAsia="仿宋_GB2312"/>
                <w:sz w:val="24"/>
              </w:rPr>
              <w:lastRenderedPageBreak/>
              <w:t>工作站条件保障情况</w:t>
            </w:r>
          </w:p>
        </w:tc>
      </w:tr>
      <w:tr w:rsidR="00AA2FDA">
        <w:trPr>
          <w:trHeight w:val="6921"/>
          <w:jc w:val="center"/>
        </w:trPr>
        <w:tc>
          <w:tcPr>
            <w:tcW w:w="9375" w:type="dxa"/>
            <w:gridSpan w:val="11"/>
          </w:tcPr>
          <w:p w:rsidR="00AA2FDA" w:rsidRDefault="00391A37">
            <w:pPr>
              <w:rPr>
                <w:rFonts w:eastAsia="仿宋_GB2312"/>
                <w:sz w:val="24"/>
              </w:rPr>
            </w:pPr>
            <w:r>
              <w:rPr>
                <w:rFonts w:eastAsia="仿宋_GB2312"/>
                <w:sz w:val="24"/>
              </w:rPr>
              <w:t>1.</w:t>
            </w:r>
            <w:r>
              <w:rPr>
                <w:rFonts w:eastAsia="仿宋_GB2312"/>
                <w:sz w:val="24"/>
              </w:rPr>
              <w:t>人员保障条件（包括高校和企业能指导研究生科研创新实践的专业技术或管理专家等情况）</w:t>
            </w:r>
          </w:p>
          <w:p w:rsidR="00AA2FDA" w:rsidRDefault="00391A37">
            <w:pPr>
              <w:spacing w:line="400" w:lineRule="exact"/>
              <w:ind w:firstLineChars="200" w:firstLine="480"/>
              <w:rPr>
                <w:sz w:val="24"/>
              </w:rPr>
            </w:pPr>
            <w:r>
              <w:rPr>
                <w:rFonts w:ascii="黑体" w:eastAsia="黑体" w:hAnsi="黑体" w:cs="黑体" w:hint="eastAsia"/>
                <w:sz w:val="24"/>
              </w:rPr>
              <w:t>（一）天衡会计师事务所徐州分所人员基本情况</w:t>
            </w:r>
          </w:p>
          <w:p w:rsidR="00AA2FDA" w:rsidRDefault="00391A37">
            <w:pPr>
              <w:spacing w:line="400" w:lineRule="exact"/>
              <w:ind w:firstLineChars="200" w:firstLine="480"/>
              <w:rPr>
                <w:sz w:val="24"/>
              </w:rPr>
            </w:pPr>
            <w:r>
              <w:rPr>
                <w:rFonts w:hint="eastAsia"/>
                <w:sz w:val="24"/>
              </w:rPr>
              <w:t>天衡会计师</w:t>
            </w:r>
            <w:r>
              <w:rPr>
                <w:sz w:val="24"/>
              </w:rPr>
              <w:t>事务所徐州分所及其联合体目前</w:t>
            </w:r>
            <w:r>
              <w:rPr>
                <w:rFonts w:hint="eastAsia"/>
                <w:sz w:val="24"/>
              </w:rPr>
              <w:t>共有</w:t>
            </w:r>
            <w:r>
              <w:rPr>
                <w:sz w:val="24"/>
              </w:rPr>
              <w:t>各类专业技术人员</w:t>
            </w:r>
            <w:r>
              <w:rPr>
                <w:rFonts w:hint="eastAsia"/>
                <w:sz w:val="24"/>
              </w:rPr>
              <w:t>150</w:t>
            </w:r>
            <w:r>
              <w:rPr>
                <w:rFonts w:hint="eastAsia"/>
                <w:sz w:val="24"/>
              </w:rPr>
              <w:t>人，</w:t>
            </w:r>
            <w:r>
              <w:rPr>
                <w:sz w:val="24"/>
              </w:rPr>
              <w:t>其中</w:t>
            </w:r>
            <w:r>
              <w:rPr>
                <w:rFonts w:hint="eastAsia"/>
                <w:sz w:val="24"/>
              </w:rPr>
              <w:t>高级</w:t>
            </w:r>
            <w:r>
              <w:rPr>
                <w:sz w:val="24"/>
              </w:rPr>
              <w:t>职称</w:t>
            </w:r>
            <w:r>
              <w:rPr>
                <w:rFonts w:hint="eastAsia"/>
                <w:sz w:val="24"/>
              </w:rPr>
              <w:t>76</w:t>
            </w:r>
            <w:r>
              <w:rPr>
                <w:rFonts w:hint="eastAsia"/>
                <w:sz w:val="24"/>
              </w:rPr>
              <w:t>人</w:t>
            </w:r>
            <w:r>
              <w:rPr>
                <w:sz w:val="24"/>
              </w:rPr>
              <w:t>、硕士</w:t>
            </w:r>
            <w:r>
              <w:rPr>
                <w:rFonts w:hint="eastAsia"/>
                <w:sz w:val="24"/>
              </w:rPr>
              <w:t>研究生</w:t>
            </w:r>
            <w:r>
              <w:rPr>
                <w:rFonts w:hint="eastAsia"/>
                <w:sz w:val="24"/>
              </w:rPr>
              <w:t>18</w:t>
            </w:r>
            <w:r>
              <w:rPr>
                <w:rFonts w:hint="eastAsia"/>
                <w:sz w:val="24"/>
              </w:rPr>
              <w:t>人</w:t>
            </w:r>
            <w:r>
              <w:rPr>
                <w:sz w:val="24"/>
              </w:rPr>
              <w:t>，分布到各个专业的组成是</w:t>
            </w:r>
            <w:r>
              <w:rPr>
                <w:rFonts w:hint="eastAsia"/>
                <w:sz w:val="24"/>
              </w:rPr>
              <w:t>注册会计师</w:t>
            </w:r>
            <w:r>
              <w:rPr>
                <w:rFonts w:hint="eastAsia"/>
                <w:sz w:val="24"/>
              </w:rPr>
              <w:t>25</w:t>
            </w:r>
            <w:r>
              <w:rPr>
                <w:rFonts w:hint="eastAsia"/>
                <w:sz w:val="24"/>
              </w:rPr>
              <w:t>人、税务师</w:t>
            </w:r>
            <w:r>
              <w:rPr>
                <w:rFonts w:hint="eastAsia"/>
                <w:sz w:val="24"/>
              </w:rPr>
              <w:t>8</w:t>
            </w:r>
            <w:r>
              <w:rPr>
                <w:rFonts w:hint="eastAsia"/>
                <w:sz w:val="24"/>
              </w:rPr>
              <w:t>人、律师资格</w:t>
            </w:r>
            <w:r>
              <w:rPr>
                <w:rFonts w:hint="eastAsia"/>
                <w:sz w:val="24"/>
              </w:rPr>
              <w:t>3</w:t>
            </w:r>
            <w:r>
              <w:rPr>
                <w:rFonts w:hint="eastAsia"/>
                <w:sz w:val="24"/>
              </w:rPr>
              <w:t>人、资产评估师</w:t>
            </w:r>
            <w:r>
              <w:rPr>
                <w:rFonts w:hint="eastAsia"/>
                <w:sz w:val="24"/>
              </w:rPr>
              <w:t>1</w:t>
            </w:r>
            <w:r>
              <w:rPr>
                <w:sz w:val="24"/>
              </w:rPr>
              <w:t>6</w:t>
            </w:r>
            <w:r>
              <w:rPr>
                <w:rFonts w:hint="eastAsia"/>
                <w:sz w:val="24"/>
              </w:rPr>
              <w:t>人、房地产估价师</w:t>
            </w:r>
            <w:r>
              <w:rPr>
                <w:rFonts w:hint="eastAsia"/>
                <w:sz w:val="24"/>
              </w:rPr>
              <w:t>12</w:t>
            </w:r>
            <w:r>
              <w:rPr>
                <w:rFonts w:hint="eastAsia"/>
                <w:sz w:val="24"/>
              </w:rPr>
              <w:t>人、土地估价师</w:t>
            </w:r>
            <w:r>
              <w:rPr>
                <w:rFonts w:hint="eastAsia"/>
                <w:sz w:val="24"/>
              </w:rPr>
              <w:t>2</w:t>
            </w:r>
            <w:r>
              <w:rPr>
                <w:rFonts w:hint="eastAsia"/>
                <w:sz w:val="24"/>
              </w:rPr>
              <w:t>人、一级</w:t>
            </w:r>
            <w:proofErr w:type="gramStart"/>
            <w:r>
              <w:rPr>
                <w:rFonts w:hint="eastAsia"/>
                <w:sz w:val="24"/>
              </w:rPr>
              <w:t>造价师</w:t>
            </w:r>
            <w:proofErr w:type="gramEnd"/>
            <w:r>
              <w:rPr>
                <w:rFonts w:hint="eastAsia"/>
                <w:sz w:val="24"/>
              </w:rPr>
              <w:t>23</w:t>
            </w:r>
            <w:r>
              <w:rPr>
                <w:rFonts w:hint="eastAsia"/>
                <w:sz w:val="24"/>
              </w:rPr>
              <w:t>人、二级</w:t>
            </w:r>
            <w:proofErr w:type="gramStart"/>
            <w:r>
              <w:rPr>
                <w:rFonts w:hint="eastAsia"/>
                <w:sz w:val="24"/>
              </w:rPr>
              <w:t>造价师</w:t>
            </w:r>
            <w:proofErr w:type="gramEnd"/>
            <w:r>
              <w:rPr>
                <w:rFonts w:hint="eastAsia"/>
                <w:sz w:val="24"/>
              </w:rPr>
              <w:t>5</w:t>
            </w:r>
            <w:r>
              <w:rPr>
                <w:rFonts w:hint="eastAsia"/>
                <w:sz w:val="24"/>
              </w:rPr>
              <w:t>人。其中</w:t>
            </w:r>
            <w:r>
              <w:rPr>
                <w:sz w:val="24"/>
              </w:rPr>
              <w:t>46</w:t>
            </w:r>
            <w:r>
              <w:rPr>
                <w:rFonts w:hint="eastAsia"/>
                <w:sz w:val="24"/>
              </w:rPr>
              <w:t>人</w:t>
            </w:r>
            <w:r>
              <w:rPr>
                <w:sz w:val="24"/>
              </w:rPr>
              <w:t>分别在江苏师范大学等本科院校担任兼职教授、硕士导师、</w:t>
            </w:r>
            <w:r>
              <w:rPr>
                <w:rFonts w:hint="eastAsia"/>
                <w:sz w:val="24"/>
              </w:rPr>
              <w:t>学术</w:t>
            </w:r>
            <w:r>
              <w:rPr>
                <w:sz w:val="24"/>
              </w:rPr>
              <w:t>（</w:t>
            </w:r>
            <w:r>
              <w:rPr>
                <w:rFonts w:hint="eastAsia"/>
                <w:sz w:val="24"/>
              </w:rPr>
              <w:t>专业</w:t>
            </w:r>
            <w:r>
              <w:rPr>
                <w:sz w:val="24"/>
              </w:rPr>
              <w:t>）</w:t>
            </w:r>
            <w:r>
              <w:rPr>
                <w:rFonts w:hint="eastAsia"/>
                <w:sz w:val="24"/>
              </w:rPr>
              <w:t>委员会</w:t>
            </w:r>
            <w:r>
              <w:rPr>
                <w:sz w:val="24"/>
              </w:rPr>
              <w:t>委员等职务</w:t>
            </w:r>
            <w:r>
              <w:rPr>
                <w:rFonts w:hint="eastAsia"/>
                <w:sz w:val="24"/>
              </w:rPr>
              <w:t>，年均为</w:t>
            </w:r>
            <w:r>
              <w:rPr>
                <w:sz w:val="24"/>
              </w:rPr>
              <w:t>各高校开展讲座</w:t>
            </w:r>
            <w:r>
              <w:rPr>
                <w:rFonts w:hint="eastAsia"/>
                <w:sz w:val="24"/>
              </w:rPr>
              <w:t>26</w:t>
            </w:r>
            <w:r>
              <w:rPr>
                <w:rFonts w:hint="eastAsia"/>
                <w:sz w:val="24"/>
              </w:rPr>
              <w:t>次</w:t>
            </w:r>
            <w:r>
              <w:rPr>
                <w:sz w:val="24"/>
              </w:rPr>
              <w:t>、为</w:t>
            </w:r>
            <w:r>
              <w:rPr>
                <w:rFonts w:hint="eastAsia"/>
                <w:sz w:val="24"/>
              </w:rPr>
              <w:t>政府</w:t>
            </w:r>
            <w:r>
              <w:rPr>
                <w:sz w:val="24"/>
              </w:rPr>
              <w:t>和企事业单位开展专题培训</w:t>
            </w:r>
            <w:r>
              <w:rPr>
                <w:rFonts w:hint="eastAsia"/>
                <w:sz w:val="24"/>
              </w:rPr>
              <w:t>38</w:t>
            </w:r>
            <w:r>
              <w:rPr>
                <w:rFonts w:hint="eastAsia"/>
                <w:sz w:val="24"/>
              </w:rPr>
              <w:t>场次</w:t>
            </w:r>
            <w:r>
              <w:rPr>
                <w:sz w:val="24"/>
              </w:rPr>
              <w:t>，</w:t>
            </w:r>
            <w:r>
              <w:rPr>
                <w:rFonts w:hint="eastAsia"/>
                <w:sz w:val="24"/>
              </w:rPr>
              <w:t>7</w:t>
            </w:r>
            <w:r>
              <w:rPr>
                <w:sz w:val="24"/>
              </w:rPr>
              <w:t>6</w:t>
            </w:r>
            <w:r>
              <w:rPr>
                <w:sz w:val="24"/>
              </w:rPr>
              <w:t>人</w:t>
            </w:r>
            <w:r>
              <w:rPr>
                <w:rFonts w:hint="eastAsia"/>
                <w:sz w:val="24"/>
              </w:rPr>
              <w:t>分别</w:t>
            </w:r>
            <w:r>
              <w:rPr>
                <w:sz w:val="24"/>
              </w:rPr>
              <w:t>担任徐州市</w:t>
            </w:r>
            <w:r>
              <w:rPr>
                <w:rFonts w:hint="eastAsia"/>
                <w:sz w:val="24"/>
              </w:rPr>
              <w:t>改革专家</w:t>
            </w:r>
            <w:r>
              <w:rPr>
                <w:sz w:val="24"/>
              </w:rPr>
              <w:t>、市人大财经委专家、市科技局专家、企业合</w:t>
            </w:r>
            <w:proofErr w:type="gramStart"/>
            <w:r>
              <w:rPr>
                <w:sz w:val="24"/>
              </w:rPr>
              <w:t>规</w:t>
            </w:r>
            <w:proofErr w:type="gramEnd"/>
            <w:r>
              <w:rPr>
                <w:sz w:val="24"/>
              </w:rPr>
              <w:t>专家</w:t>
            </w:r>
            <w:r>
              <w:rPr>
                <w:rFonts w:hint="eastAsia"/>
                <w:sz w:val="24"/>
              </w:rPr>
              <w:t>等</w:t>
            </w:r>
            <w:r>
              <w:rPr>
                <w:sz w:val="24"/>
              </w:rPr>
              <w:t>。</w:t>
            </w:r>
            <w:r>
              <w:rPr>
                <w:rFonts w:hint="eastAsia"/>
                <w:sz w:val="24"/>
              </w:rPr>
              <w:t>深度</w:t>
            </w:r>
            <w:r>
              <w:rPr>
                <w:sz w:val="24"/>
              </w:rPr>
              <w:t>参与江苏师范大学商学</w:t>
            </w:r>
            <w:r>
              <w:rPr>
                <w:sz w:val="24"/>
              </w:rPr>
              <w:t>院会计研究生培养计划的</w:t>
            </w:r>
            <w:r>
              <w:rPr>
                <w:rFonts w:hint="eastAsia"/>
                <w:sz w:val="24"/>
              </w:rPr>
              <w:t>专家</w:t>
            </w:r>
            <w:r>
              <w:rPr>
                <w:sz w:val="24"/>
              </w:rPr>
              <w:t>有：</w:t>
            </w:r>
          </w:p>
          <w:p w:rsidR="00AA2FDA" w:rsidRDefault="00391A37">
            <w:pPr>
              <w:spacing w:line="400" w:lineRule="exact"/>
              <w:ind w:firstLineChars="200" w:firstLine="480"/>
              <w:rPr>
                <w:sz w:val="24"/>
              </w:rPr>
            </w:pPr>
            <w:r>
              <w:rPr>
                <w:rFonts w:hint="eastAsia"/>
                <w:sz w:val="24"/>
              </w:rPr>
              <w:t>张雷</w:t>
            </w:r>
            <w:r>
              <w:rPr>
                <w:sz w:val="24"/>
              </w:rPr>
              <w:t>，硕士，正</w:t>
            </w:r>
            <w:r>
              <w:rPr>
                <w:rFonts w:hint="eastAsia"/>
                <w:sz w:val="24"/>
              </w:rPr>
              <w:t>高级</w:t>
            </w:r>
            <w:r>
              <w:rPr>
                <w:sz w:val="24"/>
              </w:rPr>
              <w:t>会计师、</w:t>
            </w:r>
            <w:r>
              <w:rPr>
                <w:rFonts w:hint="eastAsia"/>
                <w:sz w:val="24"/>
              </w:rPr>
              <w:t>注册会计师</w:t>
            </w:r>
            <w:r>
              <w:rPr>
                <w:sz w:val="24"/>
              </w:rPr>
              <w:t>、资产评估师，市委改革专家、市人大财经委专家、江苏师范大学、中国矿业大学硕士生导师</w:t>
            </w:r>
            <w:r>
              <w:rPr>
                <w:rFonts w:hint="eastAsia"/>
                <w:sz w:val="24"/>
              </w:rPr>
              <w:t>，中国</w:t>
            </w:r>
            <w:r>
              <w:rPr>
                <w:sz w:val="24"/>
              </w:rPr>
              <w:t>矿业大学</w:t>
            </w:r>
            <w:proofErr w:type="spellStart"/>
            <w:r>
              <w:rPr>
                <w:rFonts w:hint="eastAsia"/>
                <w:sz w:val="24"/>
              </w:rPr>
              <w:t>MPA</w:t>
            </w:r>
            <w:del w:id="0" w:author="朱锐" w:date="2024-06-19T17:01:00Z">
              <w:r w:rsidDel="007218CA">
                <w:rPr>
                  <w:rFonts w:hint="eastAsia"/>
                  <w:sz w:val="24"/>
                </w:rPr>
                <w:delText>CC</w:delText>
              </w:r>
            </w:del>
            <w:ins w:id="1" w:author="朱锐" w:date="2024-06-19T17:01:00Z">
              <w:r w:rsidR="007218CA">
                <w:rPr>
                  <w:rFonts w:hint="eastAsia"/>
                  <w:sz w:val="24"/>
                </w:rPr>
                <w:t>cc</w:t>
              </w:r>
            </w:ins>
            <w:proofErr w:type="spellEnd"/>
            <w:r>
              <w:rPr>
                <w:rFonts w:hint="eastAsia"/>
                <w:sz w:val="24"/>
              </w:rPr>
              <w:t>学术</w:t>
            </w:r>
            <w:r>
              <w:rPr>
                <w:sz w:val="24"/>
              </w:rPr>
              <w:t>委员会委员</w:t>
            </w:r>
            <w:r>
              <w:rPr>
                <w:rFonts w:hint="eastAsia"/>
                <w:sz w:val="24"/>
              </w:rPr>
              <w:t>，</w:t>
            </w:r>
            <w:r>
              <w:rPr>
                <w:sz w:val="24"/>
              </w:rPr>
              <w:t>研究方向：企业重组并购、</w:t>
            </w:r>
            <w:r>
              <w:rPr>
                <w:rFonts w:hint="eastAsia"/>
                <w:sz w:val="24"/>
              </w:rPr>
              <w:t>企业</w:t>
            </w:r>
            <w:r>
              <w:rPr>
                <w:sz w:val="24"/>
              </w:rPr>
              <w:t>集团化管控、企业内部控制</w:t>
            </w:r>
          </w:p>
          <w:p w:rsidR="00AA2FDA" w:rsidRDefault="00391A37">
            <w:pPr>
              <w:spacing w:line="400" w:lineRule="exact"/>
              <w:ind w:firstLineChars="200" w:firstLine="480"/>
              <w:rPr>
                <w:sz w:val="24"/>
              </w:rPr>
            </w:pPr>
            <w:r>
              <w:rPr>
                <w:rFonts w:hint="eastAsia"/>
                <w:sz w:val="24"/>
              </w:rPr>
              <w:t>董会才</w:t>
            </w:r>
            <w:r>
              <w:rPr>
                <w:sz w:val="24"/>
              </w:rPr>
              <w:t>，硕士，高级会计师</w:t>
            </w:r>
            <w:r>
              <w:rPr>
                <w:rFonts w:hint="eastAsia"/>
                <w:sz w:val="24"/>
              </w:rPr>
              <w:t>、</w:t>
            </w:r>
            <w:r>
              <w:rPr>
                <w:sz w:val="24"/>
              </w:rPr>
              <w:t>资产评估师、税务师、房地产估价</w:t>
            </w:r>
            <w:r>
              <w:rPr>
                <w:rFonts w:hint="eastAsia"/>
                <w:sz w:val="24"/>
              </w:rPr>
              <w:t>师</w:t>
            </w:r>
            <w:r>
              <w:rPr>
                <w:sz w:val="24"/>
              </w:rPr>
              <w:t>，</w:t>
            </w:r>
            <w:del w:id="2" w:author="朱锐" w:date="2024-06-19T17:01:00Z">
              <w:r w:rsidDel="007218CA">
                <w:rPr>
                  <w:sz w:val="24"/>
                </w:rPr>
                <w:delText>师</w:delText>
              </w:r>
            </w:del>
            <w:ins w:id="3" w:author="朱锐" w:date="2024-06-19T17:01:00Z">
              <w:r w:rsidR="007218CA">
                <w:rPr>
                  <w:rFonts w:hint="eastAsia"/>
                  <w:sz w:val="24"/>
                </w:rPr>
                <w:t>市</w:t>
              </w:r>
            </w:ins>
            <w:r>
              <w:rPr>
                <w:sz w:val="24"/>
              </w:rPr>
              <w:t>科技局专家、企业合</w:t>
            </w:r>
            <w:proofErr w:type="gramStart"/>
            <w:r>
              <w:rPr>
                <w:sz w:val="24"/>
              </w:rPr>
              <w:t>规</w:t>
            </w:r>
            <w:proofErr w:type="gramEnd"/>
            <w:r>
              <w:rPr>
                <w:sz w:val="24"/>
              </w:rPr>
              <w:t>专家、</w:t>
            </w:r>
            <w:r>
              <w:rPr>
                <w:rFonts w:hint="eastAsia"/>
                <w:sz w:val="24"/>
              </w:rPr>
              <w:t>市</w:t>
            </w:r>
            <w:r>
              <w:rPr>
                <w:sz w:val="24"/>
              </w:rPr>
              <w:t>产业基金委员会专家</w:t>
            </w:r>
            <w:r>
              <w:rPr>
                <w:rFonts w:hint="eastAsia"/>
                <w:sz w:val="24"/>
              </w:rPr>
              <w:t>，</w:t>
            </w:r>
            <w:r>
              <w:rPr>
                <w:sz w:val="24"/>
              </w:rPr>
              <w:t>中国矿业大学硕士生导师</w:t>
            </w:r>
            <w:r>
              <w:rPr>
                <w:rFonts w:hint="eastAsia"/>
                <w:sz w:val="24"/>
              </w:rPr>
              <w:t>，</w:t>
            </w:r>
            <w:r>
              <w:rPr>
                <w:sz w:val="24"/>
              </w:rPr>
              <w:t>研究方向：企业融资及上市、基金管理、企业估值</w:t>
            </w:r>
          </w:p>
          <w:p w:rsidR="00AA2FDA" w:rsidRDefault="00391A37">
            <w:pPr>
              <w:spacing w:line="400" w:lineRule="exact"/>
              <w:ind w:firstLineChars="200" w:firstLine="480"/>
              <w:rPr>
                <w:sz w:val="24"/>
              </w:rPr>
            </w:pPr>
            <w:proofErr w:type="gramStart"/>
            <w:r>
              <w:rPr>
                <w:rFonts w:hint="eastAsia"/>
                <w:sz w:val="24"/>
              </w:rPr>
              <w:t>渠敬福</w:t>
            </w:r>
            <w:proofErr w:type="gramEnd"/>
            <w:r>
              <w:rPr>
                <w:sz w:val="24"/>
              </w:rPr>
              <w:t>，学士，高级会计师、注册会计师，市国资委</w:t>
            </w:r>
            <w:r>
              <w:rPr>
                <w:rFonts w:hint="eastAsia"/>
                <w:sz w:val="24"/>
              </w:rPr>
              <w:t>改革</w:t>
            </w:r>
            <w:r>
              <w:rPr>
                <w:sz w:val="24"/>
              </w:rPr>
              <w:t>专家、省财政厅专家</w:t>
            </w:r>
            <w:r>
              <w:rPr>
                <w:rFonts w:hint="eastAsia"/>
                <w:sz w:val="24"/>
              </w:rPr>
              <w:t>、</w:t>
            </w:r>
            <w:r>
              <w:rPr>
                <w:sz w:val="24"/>
              </w:rPr>
              <w:t>资</w:t>
            </w:r>
            <w:r>
              <w:rPr>
                <w:sz w:val="24"/>
              </w:rPr>
              <w:lastRenderedPageBreak/>
              <w:t>产</w:t>
            </w:r>
            <w:r>
              <w:rPr>
                <w:rFonts w:hint="eastAsia"/>
                <w:sz w:val="24"/>
              </w:rPr>
              <w:t>证券化</w:t>
            </w:r>
            <w:r>
              <w:rPr>
                <w:sz w:val="24"/>
              </w:rPr>
              <w:t>及企业融资专家</w:t>
            </w:r>
            <w:r>
              <w:rPr>
                <w:rFonts w:hint="eastAsia"/>
                <w:sz w:val="24"/>
              </w:rPr>
              <w:t>，</w:t>
            </w:r>
            <w:r>
              <w:rPr>
                <w:sz w:val="24"/>
              </w:rPr>
              <w:t>研究方向：企业内部控制设计、企业发债及上市融资、会计信息披露</w:t>
            </w:r>
          </w:p>
          <w:p w:rsidR="00AA2FDA" w:rsidRDefault="00391A37">
            <w:pPr>
              <w:spacing w:line="400" w:lineRule="exact"/>
              <w:ind w:firstLineChars="200" w:firstLine="480"/>
              <w:rPr>
                <w:sz w:val="24"/>
              </w:rPr>
            </w:pPr>
            <w:r>
              <w:rPr>
                <w:rFonts w:hint="eastAsia"/>
                <w:sz w:val="24"/>
              </w:rPr>
              <w:t>曹岩</w:t>
            </w:r>
            <w:r>
              <w:rPr>
                <w:sz w:val="24"/>
              </w:rPr>
              <w:t>，硕士，高级会计师、注册会计师</w:t>
            </w:r>
            <w:r>
              <w:rPr>
                <w:rFonts w:hint="eastAsia"/>
                <w:sz w:val="24"/>
              </w:rPr>
              <w:t>，</w:t>
            </w:r>
            <w:r>
              <w:rPr>
                <w:sz w:val="24"/>
              </w:rPr>
              <w:t>市</w:t>
            </w:r>
            <w:r>
              <w:rPr>
                <w:rFonts w:hint="eastAsia"/>
                <w:sz w:val="24"/>
              </w:rPr>
              <w:t>企业合</w:t>
            </w:r>
            <w:proofErr w:type="gramStart"/>
            <w:r>
              <w:rPr>
                <w:rFonts w:hint="eastAsia"/>
                <w:sz w:val="24"/>
              </w:rPr>
              <w:t>规</w:t>
            </w:r>
            <w:proofErr w:type="gramEnd"/>
            <w:r>
              <w:rPr>
                <w:sz w:val="24"/>
              </w:rPr>
              <w:t>专家、市产业基金委员会专家</w:t>
            </w:r>
            <w:r>
              <w:rPr>
                <w:rFonts w:hint="eastAsia"/>
                <w:sz w:val="24"/>
              </w:rPr>
              <w:t>，企业</w:t>
            </w:r>
            <w:r>
              <w:rPr>
                <w:sz w:val="24"/>
              </w:rPr>
              <w:t>发债及上市融资专家</w:t>
            </w:r>
            <w:r>
              <w:rPr>
                <w:rFonts w:hint="eastAsia"/>
                <w:sz w:val="24"/>
              </w:rPr>
              <w:t>，</w:t>
            </w:r>
            <w:r>
              <w:rPr>
                <w:sz w:val="24"/>
              </w:rPr>
              <w:t>研究方向：企业内部控制、企业发债及上市融资、基金投资管理</w:t>
            </w:r>
          </w:p>
          <w:p w:rsidR="00AA2FDA" w:rsidRDefault="00391A37">
            <w:pPr>
              <w:spacing w:line="400" w:lineRule="exact"/>
              <w:ind w:firstLineChars="200" w:firstLine="480"/>
              <w:rPr>
                <w:sz w:val="24"/>
              </w:rPr>
            </w:pPr>
            <w:r>
              <w:rPr>
                <w:rFonts w:hint="eastAsia"/>
                <w:sz w:val="24"/>
              </w:rPr>
              <w:t>许</w:t>
            </w:r>
            <w:r>
              <w:rPr>
                <w:sz w:val="24"/>
              </w:rPr>
              <w:t>永刚，学士，</w:t>
            </w:r>
            <w:r>
              <w:rPr>
                <w:rFonts w:hint="eastAsia"/>
                <w:sz w:val="24"/>
              </w:rPr>
              <w:t>高级</w:t>
            </w:r>
            <w:r>
              <w:rPr>
                <w:sz w:val="24"/>
              </w:rPr>
              <w:t>会计师、注册会计师，</w:t>
            </w:r>
            <w:r>
              <w:rPr>
                <w:rFonts w:hint="eastAsia"/>
                <w:sz w:val="24"/>
              </w:rPr>
              <w:t>国有企业</w:t>
            </w:r>
            <w:r>
              <w:rPr>
                <w:sz w:val="24"/>
              </w:rPr>
              <w:t>改革及治理专家</w:t>
            </w:r>
            <w:r>
              <w:rPr>
                <w:rFonts w:hint="eastAsia"/>
                <w:sz w:val="24"/>
              </w:rPr>
              <w:t>，企业</w:t>
            </w:r>
            <w:r>
              <w:rPr>
                <w:sz w:val="24"/>
              </w:rPr>
              <w:t>发债及上市融资专家</w:t>
            </w:r>
            <w:r>
              <w:rPr>
                <w:rFonts w:hint="eastAsia"/>
                <w:sz w:val="24"/>
              </w:rPr>
              <w:t>、</w:t>
            </w:r>
            <w:r>
              <w:rPr>
                <w:sz w:val="24"/>
              </w:rPr>
              <w:t>江苏省会计领军人才</w:t>
            </w:r>
            <w:r>
              <w:rPr>
                <w:rFonts w:hint="eastAsia"/>
                <w:sz w:val="24"/>
              </w:rPr>
              <w:t>，</w:t>
            </w:r>
            <w:r>
              <w:rPr>
                <w:sz w:val="24"/>
              </w:rPr>
              <w:t>研究方向：企业财务审计、企业发债及上市融资、</w:t>
            </w:r>
            <w:r>
              <w:rPr>
                <w:rFonts w:hint="eastAsia"/>
                <w:sz w:val="24"/>
              </w:rPr>
              <w:t>政府</w:t>
            </w:r>
            <w:r>
              <w:rPr>
                <w:sz w:val="24"/>
              </w:rPr>
              <w:t>内控体系</w:t>
            </w:r>
          </w:p>
          <w:p w:rsidR="00AA2FDA" w:rsidRDefault="00391A37">
            <w:pPr>
              <w:spacing w:line="400" w:lineRule="exact"/>
              <w:ind w:firstLineChars="200" w:firstLine="480"/>
              <w:rPr>
                <w:sz w:val="24"/>
              </w:rPr>
            </w:pPr>
            <w:r>
              <w:rPr>
                <w:rFonts w:hint="eastAsia"/>
                <w:sz w:val="24"/>
              </w:rPr>
              <w:t>谢</w:t>
            </w:r>
            <w:r>
              <w:rPr>
                <w:sz w:val="24"/>
              </w:rPr>
              <w:t>文彤，硕士</w:t>
            </w:r>
            <w:r>
              <w:rPr>
                <w:rFonts w:hint="eastAsia"/>
                <w:sz w:val="24"/>
              </w:rPr>
              <w:t>，</w:t>
            </w:r>
            <w:r>
              <w:rPr>
                <w:sz w:val="24"/>
              </w:rPr>
              <w:t>高级会计师、注册会计师、资产评估师、房地产估价师，</w:t>
            </w:r>
            <w:r>
              <w:rPr>
                <w:rFonts w:hint="eastAsia"/>
                <w:sz w:val="24"/>
              </w:rPr>
              <w:t>企业财务审计</w:t>
            </w:r>
            <w:r>
              <w:rPr>
                <w:sz w:val="24"/>
              </w:rPr>
              <w:t>及</w:t>
            </w:r>
            <w:r>
              <w:rPr>
                <w:rFonts w:hint="eastAsia"/>
                <w:sz w:val="24"/>
              </w:rPr>
              <w:t>内部</w:t>
            </w:r>
            <w:r>
              <w:rPr>
                <w:sz w:val="24"/>
              </w:rPr>
              <w:t>控制</w:t>
            </w:r>
            <w:r>
              <w:rPr>
                <w:rFonts w:hint="eastAsia"/>
                <w:sz w:val="24"/>
              </w:rPr>
              <w:t>设计</w:t>
            </w:r>
            <w:r>
              <w:rPr>
                <w:sz w:val="24"/>
              </w:rPr>
              <w:t>专家</w:t>
            </w:r>
            <w:r>
              <w:rPr>
                <w:rFonts w:hint="eastAsia"/>
                <w:sz w:val="24"/>
              </w:rPr>
              <w:t>，</w:t>
            </w:r>
            <w:r>
              <w:rPr>
                <w:sz w:val="24"/>
              </w:rPr>
              <w:t>研究方向：企业财务</w:t>
            </w:r>
            <w:r>
              <w:rPr>
                <w:sz w:val="24"/>
              </w:rPr>
              <w:t>审计、企业内部控制、企业税收管理</w:t>
            </w:r>
          </w:p>
          <w:p w:rsidR="00AA2FDA" w:rsidRDefault="00391A37">
            <w:pPr>
              <w:spacing w:line="400" w:lineRule="exact"/>
              <w:ind w:firstLineChars="200" w:firstLine="480"/>
              <w:rPr>
                <w:sz w:val="24"/>
              </w:rPr>
            </w:pPr>
            <w:r>
              <w:rPr>
                <w:rFonts w:hint="eastAsia"/>
                <w:sz w:val="24"/>
              </w:rPr>
              <w:t>王晓丹</w:t>
            </w:r>
            <w:r>
              <w:rPr>
                <w:sz w:val="24"/>
              </w:rPr>
              <w:t>，学士，高级</w:t>
            </w:r>
            <w:r>
              <w:rPr>
                <w:rFonts w:hint="eastAsia"/>
                <w:sz w:val="24"/>
              </w:rPr>
              <w:t>会计师</w:t>
            </w:r>
            <w:r>
              <w:rPr>
                <w:sz w:val="24"/>
              </w:rPr>
              <w:t>、注册会计师、律师、税务师、资产评估师，企业税务专家、债务融资专家，研究方向：企业税务筹划、债务融资工具、企业内部控制</w:t>
            </w:r>
          </w:p>
          <w:p w:rsidR="00AA2FDA" w:rsidRDefault="00391A37">
            <w:pPr>
              <w:spacing w:line="400" w:lineRule="exact"/>
              <w:ind w:firstLineChars="200" w:firstLine="480"/>
              <w:rPr>
                <w:sz w:val="24"/>
              </w:rPr>
            </w:pPr>
            <w:r>
              <w:rPr>
                <w:rFonts w:ascii="黑体" w:eastAsia="黑体" w:hAnsi="黑体" w:cs="黑体" w:hint="eastAsia"/>
                <w:sz w:val="24"/>
              </w:rPr>
              <w:t>（二）江苏师范大学商学院专家基本情况</w:t>
            </w:r>
          </w:p>
          <w:p w:rsidR="00AA2FDA" w:rsidRDefault="00391A37">
            <w:pPr>
              <w:spacing w:line="400" w:lineRule="exact"/>
              <w:ind w:firstLineChars="200" w:firstLine="480"/>
              <w:rPr>
                <w:sz w:val="24"/>
              </w:rPr>
            </w:pPr>
            <w:r>
              <w:rPr>
                <w:rFonts w:hint="eastAsia"/>
                <w:sz w:val="24"/>
              </w:rPr>
              <w:t>江苏师范大学商学院师资队伍实力雄厚</w:t>
            </w:r>
            <w:r>
              <w:rPr>
                <w:rFonts w:hint="eastAsia"/>
                <w:sz w:val="24"/>
              </w:rPr>
              <w:t>，</w:t>
            </w:r>
            <w:r>
              <w:rPr>
                <w:rFonts w:hint="eastAsia"/>
                <w:sz w:val="24"/>
              </w:rPr>
              <w:t>现有教职工</w:t>
            </w:r>
            <w:r>
              <w:rPr>
                <w:rFonts w:hint="eastAsia"/>
                <w:sz w:val="24"/>
              </w:rPr>
              <w:t>106</w:t>
            </w:r>
            <w:r>
              <w:rPr>
                <w:rFonts w:hint="eastAsia"/>
                <w:sz w:val="24"/>
              </w:rPr>
              <w:t>人</w:t>
            </w:r>
            <w:r>
              <w:rPr>
                <w:rFonts w:hint="eastAsia"/>
                <w:sz w:val="24"/>
              </w:rPr>
              <w:t>（</w:t>
            </w:r>
            <w:r>
              <w:rPr>
                <w:rFonts w:hint="eastAsia"/>
                <w:sz w:val="24"/>
              </w:rPr>
              <w:t>专任教师</w:t>
            </w:r>
            <w:r>
              <w:rPr>
                <w:rFonts w:hint="eastAsia"/>
                <w:sz w:val="24"/>
              </w:rPr>
              <w:t>87</w:t>
            </w:r>
            <w:r>
              <w:rPr>
                <w:rFonts w:hint="eastAsia"/>
                <w:sz w:val="24"/>
              </w:rPr>
              <w:t>人</w:t>
            </w:r>
            <w:r>
              <w:rPr>
                <w:rFonts w:hint="eastAsia"/>
                <w:sz w:val="24"/>
              </w:rPr>
              <w:t>）</w:t>
            </w:r>
            <w:r>
              <w:rPr>
                <w:rFonts w:hint="eastAsia"/>
                <w:sz w:val="24"/>
              </w:rPr>
              <w:t>，其中，教授</w:t>
            </w:r>
            <w:r>
              <w:rPr>
                <w:rFonts w:hint="eastAsia"/>
                <w:sz w:val="24"/>
              </w:rPr>
              <w:t>17</w:t>
            </w:r>
            <w:r>
              <w:rPr>
                <w:rFonts w:hint="eastAsia"/>
                <w:sz w:val="24"/>
              </w:rPr>
              <w:t>人、副教授</w:t>
            </w:r>
            <w:r>
              <w:rPr>
                <w:rFonts w:hint="eastAsia"/>
                <w:sz w:val="24"/>
              </w:rPr>
              <w:t>39</w:t>
            </w:r>
            <w:r>
              <w:rPr>
                <w:rFonts w:hint="eastAsia"/>
                <w:sz w:val="24"/>
              </w:rPr>
              <w:t>人，博士</w:t>
            </w:r>
            <w:r>
              <w:rPr>
                <w:rFonts w:hint="eastAsia"/>
                <w:sz w:val="24"/>
              </w:rPr>
              <w:t>62</w:t>
            </w:r>
            <w:r>
              <w:rPr>
                <w:rFonts w:hint="eastAsia"/>
                <w:sz w:val="24"/>
              </w:rPr>
              <w:t>人，博士生导师</w:t>
            </w:r>
            <w:r>
              <w:rPr>
                <w:rFonts w:hint="eastAsia"/>
                <w:sz w:val="24"/>
              </w:rPr>
              <w:t>4</w:t>
            </w:r>
            <w:r>
              <w:rPr>
                <w:rFonts w:hint="eastAsia"/>
                <w:sz w:val="24"/>
              </w:rPr>
              <w:t>人，硕士生导师</w:t>
            </w:r>
            <w:r>
              <w:rPr>
                <w:rFonts w:hint="eastAsia"/>
                <w:sz w:val="24"/>
              </w:rPr>
              <w:t>52</w:t>
            </w:r>
            <w:r>
              <w:rPr>
                <w:rFonts w:hint="eastAsia"/>
                <w:sz w:val="24"/>
              </w:rPr>
              <w:t>人；江苏省高校“青蓝工程”培养对象</w:t>
            </w:r>
            <w:r>
              <w:rPr>
                <w:rFonts w:hint="eastAsia"/>
                <w:sz w:val="24"/>
              </w:rPr>
              <w:t>6</w:t>
            </w:r>
            <w:r>
              <w:rPr>
                <w:rFonts w:hint="eastAsia"/>
                <w:sz w:val="24"/>
              </w:rPr>
              <w:t>人，江苏省社科</w:t>
            </w:r>
            <w:proofErr w:type="gramStart"/>
            <w:r>
              <w:rPr>
                <w:rFonts w:hint="eastAsia"/>
                <w:sz w:val="24"/>
              </w:rPr>
              <w:t>优青培养</w:t>
            </w:r>
            <w:proofErr w:type="gramEnd"/>
            <w:r>
              <w:rPr>
                <w:rFonts w:hint="eastAsia"/>
                <w:sz w:val="24"/>
              </w:rPr>
              <w:t>对象</w:t>
            </w:r>
            <w:r>
              <w:rPr>
                <w:rFonts w:hint="eastAsia"/>
                <w:sz w:val="24"/>
              </w:rPr>
              <w:t>2</w:t>
            </w:r>
            <w:r>
              <w:rPr>
                <w:rFonts w:hint="eastAsia"/>
                <w:sz w:val="24"/>
              </w:rPr>
              <w:t>人，江苏省“</w:t>
            </w:r>
            <w:r>
              <w:rPr>
                <w:rFonts w:hint="eastAsia"/>
                <w:sz w:val="24"/>
              </w:rPr>
              <w:t>333</w:t>
            </w:r>
            <w:r>
              <w:rPr>
                <w:rFonts w:hint="eastAsia"/>
                <w:sz w:val="24"/>
              </w:rPr>
              <w:t>”工程培养对象</w:t>
            </w:r>
            <w:r>
              <w:rPr>
                <w:rFonts w:hint="eastAsia"/>
                <w:sz w:val="24"/>
              </w:rPr>
              <w:t>1</w:t>
            </w:r>
            <w:r>
              <w:rPr>
                <w:rFonts w:hint="eastAsia"/>
                <w:sz w:val="24"/>
              </w:rPr>
              <w:t>人。</w:t>
            </w:r>
            <w:bookmarkStart w:id="4" w:name="_GoBack"/>
            <w:bookmarkEnd w:id="4"/>
            <w:del w:id="5" w:author="朱锐" w:date="2024-06-19T17:04:00Z">
              <w:r w:rsidDel="003E7C29">
                <w:rPr>
                  <w:rFonts w:hint="eastAsia"/>
                  <w:sz w:val="24"/>
                </w:rPr>
                <w:delText> </w:delText>
              </w:r>
            </w:del>
            <w:r>
              <w:rPr>
                <w:rFonts w:hint="eastAsia"/>
                <w:sz w:val="24"/>
              </w:rPr>
              <w:t>近五年，获</w:t>
            </w:r>
            <w:proofErr w:type="gramStart"/>
            <w:r>
              <w:rPr>
                <w:rFonts w:hint="eastAsia"/>
                <w:sz w:val="24"/>
              </w:rPr>
              <w:t>批</w:t>
            </w:r>
            <w:r>
              <w:rPr>
                <w:rFonts w:hint="eastAsia"/>
                <w:sz w:val="24"/>
              </w:rPr>
              <w:t>国家</w:t>
            </w:r>
            <w:proofErr w:type="gramEnd"/>
            <w:r>
              <w:rPr>
                <w:rFonts w:hint="eastAsia"/>
                <w:sz w:val="24"/>
              </w:rPr>
              <w:t>社科基金重点项目</w:t>
            </w:r>
            <w:r>
              <w:rPr>
                <w:rFonts w:hint="eastAsia"/>
                <w:sz w:val="24"/>
              </w:rPr>
              <w:t>1</w:t>
            </w:r>
            <w:r>
              <w:rPr>
                <w:rFonts w:hint="eastAsia"/>
                <w:sz w:val="24"/>
              </w:rPr>
              <w:t>项、其他</w:t>
            </w:r>
            <w:r>
              <w:rPr>
                <w:rFonts w:hint="eastAsia"/>
                <w:sz w:val="24"/>
              </w:rPr>
              <w:t>国家</w:t>
            </w:r>
            <w:r>
              <w:rPr>
                <w:rFonts w:hint="eastAsia"/>
                <w:sz w:val="24"/>
              </w:rPr>
              <w:t>级项目</w:t>
            </w:r>
            <w:r>
              <w:rPr>
                <w:rFonts w:hint="eastAsia"/>
                <w:sz w:val="24"/>
              </w:rPr>
              <w:t>21</w:t>
            </w:r>
            <w:r>
              <w:rPr>
                <w:rFonts w:hint="eastAsia"/>
                <w:sz w:val="24"/>
              </w:rPr>
              <w:t>项</w:t>
            </w:r>
            <w:r>
              <w:rPr>
                <w:rFonts w:hint="eastAsia"/>
                <w:sz w:val="24"/>
              </w:rPr>
              <w:t>，部</w:t>
            </w:r>
            <w:r>
              <w:rPr>
                <w:rFonts w:hint="eastAsia"/>
                <w:sz w:val="24"/>
              </w:rPr>
              <w:t>/</w:t>
            </w:r>
            <w:r>
              <w:rPr>
                <w:rFonts w:hint="eastAsia"/>
                <w:sz w:val="24"/>
              </w:rPr>
              <w:t>省科研基金项目</w:t>
            </w:r>
            <w:r>
              <w:rPr>
                <w:rFonts w:hint="eastAsia"/>
                <w:sz w:val="24"/>
              </w:rPr>
              <w:t>15</w:t>
            </w:r>
            <w:r>
              <w:rPr>
                <w:rFonts w:hint="eastAsia"/>
                <w:sz w:val="24"/>
              </w:rPr>
              <w:t>项，出版著作</w:t>
            </w:r>
            <w:r>
              <w:rPr>
                <w:rFonts w:hint="eastAsia"/>
                <w:sz w:val="24"/>
              </w:rPr>
              <w:t>22</w:t>
            </w:r>
            <w:r>
              <w:rPr>
                <w:rFonts w:hint="eastAsia"/>
                <w:sz w:val="24"/>
              </w:rPr>
              <w:t>部，获省部级以上奖励</w:t>
            </w:r>
            <w:r>
              <w:rPr>
                <w:rFonts w:hint="eastAsia"/>
                <w:sz w:val="24"/>
              </w:rPr>
              <w:t>12</w:t>
            </w:r>
            <w:r>
              <w:rPr>
                <w:rFonts w:hint="eastAsia"/>
                <w:sz w:val="24"/>
              </w:rPr>
              <w:t>项。</w:t>
            </w:r>
          </w:p>
          <w:p w:rsidR="00AA2FDA" w:rsidRDefault="00391A37">
            <w:pPr>
              <w:spacing w:line="400" w:lineRule="exact"/>
              <w:ind w:firstLineChars="200" w:firstLine="480"/>
              <w:rPr>
                <w:sz w:val="24"/>
              </w:rPr>
            </w:pPr>
            <w:r>
              <w:rPr>
                <w:rFonts w:hint="eastAsia"/>
                <w:sz w:val="24"/>
              </w:rPr>
              <w:t>为保障研究生顺利开展科研创新实践活动，学院领导和多名教授、副教授组成高水平工作站导师团队。该团队符合研究生兼职导师各项条件，</w:t>
            </w:r>
            <w:r>
              <w:rPr>
                <w:rFonts w:hint="eastAsia"/>
                <w:sz w:val="24"/>
              </w:rPr>
              <w:t>在会计学、审计等</w:t>
            </w:r>
            <w:r>
              <w:rPr>
                <w:rFonts w:hint="eastAsia"/>
                <w:sz w:val="24"/>
              </w:rPr>
              <w:t>领域</w:t>
            </w:r>
            <w:r>
              <w:rPr>
                <w:rFonts w:hint="eastAsia"/>
                <w:sz w:val="24"/>
              </w:rPr>
              <w:t>有较高的</w:t>
            </w:r>
            <w:r>
              <w:rPr>
                <w:rFonts w:hint="eastAsia"/>
                <w:sz w:val="24"/>
              </w:rPr>
              <w:t>学术水平</w:t>
            </w:r>
            <w:r>
              <w:rPr>
                <w:rFonts w:hint="eastAsia"/>
                <w:sz w:val="24"/>
              </w:rPr>
              <w:t>以及</w:t>
            </w:r>
            <w:r>
              <w:rPr>
                <w:rFonts w:hint="eastAsia"/>
                <w:sz w:val="24"/>
              </w:rPr>
              <w:t>人才培养</w:t>
            </w:r>
            <w:r>
              <w:rPr>
                <w:rFonts w:hint="eastAsia"/>
                <w:sz w:val="24"/>
              </w:rPr>
              <w:t>经验</w:t>
            </w:r>
            <w:r>
              <w:rPr>
                <w:rFonts w:hint="eastAsia"/>
                <w:sz w:val="24"/>
              </w:rPr>
              <w:t>，能满足指导研究生实践与学位论文研究的基本要求。参与工作站的主要人员如下：</w:t>
            </w:r>
          </w:p>
          <w:p w:rsidR="00AA2FDA" w:rsidRDefault="00391A37">
            <w:pPr>
              <w:spacing w:line="400" w:lineRule="exact"/>
              <w:ind w:firstLineChars="200" w:firstLine="480"/>
              <w:rPr>
                <w:sz w:val="24"/>
              </w:rPr>
            </w:pPr>
            <w:r>
              <w:rPr>
                <w:rFonts w:hint="eastAsia"/>
                <w:sz w:val="24"/>
              </w:rPr>
              <w:t>罗栋梁</w:t>
            </w:r>
            <w:r>
              <w:rPr>
                <w:rFonts w:hint="eastAsia"/>
                <w:sz w:val="24"/>
              </w:rPr>
              <w:t>，博士，教授，硕士生导师，江苏师范大学</w:t>
            </w:r>
            <w:r>
              <w:rPr>
                <w:rFonts w:hint="eastAsia"/>
                <w:sz w:val="24"/>
              </w:rPr>
              <w:t>商学院院长，</w:t>
            </w:r>
            <w:r>
              <w:rPr>
                <w:rFonts w:hint="eastAsia"/>
                <w:sz w:val="24"/>
              </w:rPr>
              <w:t>中国注册会计师</w:t>
            </w:r>
            <w:r>
              <w:rPr>
                <w:rFonts w:hint="eastAsia"/>
                <w:sz w:val="24"/>
              </w:rPr>
              <w:t>（资深会员）</w:t>
            </w:r>
            <w:r>
              <w:rPr>
                <w:rFonts w:hint="eastAsia"/>
                <w:sz w:val="24"/>
              </w:rPr>
              <w:t xml:space="preserve"> </w:t>
            </w:r>
          </w:p>
          <w:p w:rsidR="00AA2FDA" w:rsidRDefault="00391A37">
            <w:pPr>
              <w:spacing w:line="400" w:lineRule="exact"/>
              <w:ind w:firstLineChars="200" w:firstLine="480"/>
              <w:rPr>
                <w:sz w:val="24"/>
              </w:rPr>
            </w:pPr>
            <w:r>
              <w:rPr>
                <w:rFonts w:hint="eastAsia"/>
                <w:sz w:val="24"/>
              </w:rPr>
              <w:t>钱</w:t>
            </w:r>
            <w:r>
              <w:rPr>
                <w:rFonts w:hint="eastAsia"/>
                <w:sz w:val="24"/>
              </w:rPr>
              <w:t xml:space="preserve">  </w:t>
            </w:r>
            <w:r>
              <w:rPr>
                <w:rFonts w:hint="eastAsia"/>
                <w:sz w:val="24"/>
              </w:rPr>
              <w:t>程</w:t>
            </w:r>
            <w:r>
              <w:rPr>
                <w:rFonts w:hint="eastAsia"/>
                <w:sz w:val="24"/>
              </w:rPr>
              <w:t>，博士，副研究员，江苏师范大学</w:t>
            </w:r>
            <w:r>
              <w:rPr>
                <w:rFonts w:hint="eastAsia"/>
                <w:sz w:val="24"/>
              </w:rPr>
              <w:t>商学院</w:t>
            </w:r>
            <w:r>
              <w:rPr>
                <w:rFonts w:hint="eastAsia"/>
                <w:sz w:val="24"/>
              </w:rPr>
              <w:t>党委书记</w:t>
            </w:r>
            <w:r>
              <w:rPr>
                <w:rFonts w:hint="eastAsia"/>
                <w:sz w:val="24"/>
              </w:rPr>
              <w:t xml:space="preserve"> </w:t>
            </w:r>
          </w:p>
          <w:p w:rsidR="00AA2FDA" w:rsidRDefault="00391A37">
            <w:pPr>
              <w:spacing w:line="400" w:lineRule="exact"/>
              <w:ind w:firstLineChars="200" w:firstLine="480"/>
              <w:rPr>
                <w:sz w:val="24"/>
              </w:rPr>
            </w:pPr>
            <w:r>
              <w:rPr>
                <w:rFonts w:hint="eastAsia"/>
                <w:sz w:val="24"/>
              </w:rPr>
              <w:t>徐</w:t>
            </w:r>
            <w:r>
              <w:rPr>
                <w:rFonts w:hint="eastAsia"/>
                <w:sz w:val="24"/>
              </w:rPr>
              <w:t xml:space="preserve">  </w:t>
            </w:r>
            <w:r>
              <w:rPr>
                <w:rFonts w:hint="eastAsia"/>
                <w:sz w:val="24"/>
              </w:rPr>
              <w:t>君</w:t>
            </w:r>
            <w:r>
              <w:rPr>
                <w:rFonts w:hint="eastAsia"/>
                <w:sz w:val="24"/>
              </w:rPr>
              <w:t>，博士，特聘教授，</w:t>
            </w:r>
            <w:r>
              <w:rPr>
                <w:rFonts w:hint="eastAsia"/>
                <w:sz w:val="24"/>
              </w:rPr>
              <w:t>博</w:t>
            </w:r>
            <w:r>
              <w:rPr>
                <w:rFonts w:hint="eastAsia"/>
                <w:sz w:val="24"/>
              </w:rPr>
              <w:t>士生</w:t>
            </w:r>
            <w:r>
              <w:rPr>
                <w:rFonts w:hint="eastAsia"/>
                <w:sz w:val="24"/>
              </w:rPr>
              <w:t>导师，江苏</w:t>
            </w:r>
            <w:r>
              <w:rPr>
                <w:rFonts w:hint="eastAsia"/>
                <w:sz w:val="24"/>
              </w:rPr>
              <w:t>师范大学商学院</w:t>
            </w:r>
            <w:r>
              <w:rPr>
                <w:rFonts w:hint="eastAsia"/>
                <w:sz w:val="24"/>
              </w:rPr>
              <w:t>副</w:t>
            </w:r>
            <w:r>
              <w:rPr>
                <w:rFonts w:hint="eastAsia"/>
                <w:sz w:val="24"/>
              </w:rPr>
              <w:t>院长，霍英东青年教师奖、江苏省社科英才、江苏省“青蓝工程”中青年学术带头人</w:t>
            </w:r>
          </w:p>
          <w:p w:rsidR="00AA2FDA" w:rsidRDefault="00391A37">
            <w:pPr>
              <w:spacing w:line="400" w:lineRule="exact"/>
              <w:ind w:firstLineChars="200" w:firstLine="480"/>
              <w:rPr>
                <w:sz w:val="24"/>
              </w:rPr>
            </w:pPr>
            <w:r>
              <w:rPr>
                <w:rFonts w:hint="eastAsia"/>
                <w:sz w:val="24"/>
              </w:rPr>
              <w:t>王</w:t>
            </w:r>
            <w:proofErr w:type="gramStart"/>
            <w:r>
              <w:rPr>
                <w:rFonts w:hint="eastAsia"/>
                <w:sz w:val="24"/>
              </w:rPr>
              <w:t>世</w:t>
            </w:r>
            <w:proofErr w:type="gramEnd"/>
            <w:r>
              <w:rPr>
                <w:rFonts w:hint="eastAsia"/>
                <w:sz w:val="24"/>
              </w:rPr>
              <w:t>进</w:t>
            </w:r>
            <w:r>
              <w:rPr>
                <w:rFonts w:hint="eastAsia"/>
                <w:sz w:val="24"/>
              </w:rPr>
              <w:t>，博士，教授，</w:t>
            </w:r>
            <w:r>
              <w:rPr>
                <w:rFonts w:hint="eastAsia"/>
                <w:sz w:val="24"/>
              </w:rPr>
              <w:t>博</w:t>
            </w:r>
            <w:r>
              <w:rPr>
                <w:rFonts w:hint="eastAsia"/>
                <w:sz w:val="24"/>
              </w:rPr>
              <w:t>士生导师，江苏</w:t>
            </w:r>
            <w:r>
              <w:rPr>
                <w:rFonts w:hint="eastAsia"/>
                <w:sz w:val="24"/>
              </w:rPr>
              <w:t>师范大学</w:t>
            </w:r>
            <w:r>
              <w:rPr>
                <w:rFonts w:hint="eastAsia"/>
                <w:sz w:val="24"/>
              </w:rPr>
              <w:t>人事处副处长</w:t>
            </w:r>
            <w:r>
              <w:rPr>
                <w:rFonts w:hint="eastAsia"/>
                <w:sz w:val="24"/>
              </w:rPr>
              <w:t>，江苏省社科优青，江苏青蓝工程中青年学术带头人</w:t>
            </w:r>
          </w:p>
          <w:p w:rsidR="00AA2FDA" w:rsidRDefault="00391A37">
            <w:pPr>
              <w:spacing w:line="400" w:lineRule="exact"/>
              <w:ind w:firstLineChars="200" w:firstLine="480"/>
              <w:rPr>
                <w:sz w:val="24"/>
              </w:rPr>
            </w:pPr>
            <w:r>
              <w:rPr>
                <w:rFonts w:hint="eastAsia"/>
                <w:sz w:val="24"/>
              </w:rPr>
              <w:t>姚正海，硕士，二级</w:t>
            </w:r>
            <w:r>
              <w:rPr>
                <w:rFonts w:hint="eastAsia"/>
                <w:sz w:val="24"/>
              </w:rPr>
              <w:t>教授，硕士生导师，省级“财务管理”特色专业和省级“工商管理类”重点专业负责人</w:t>
            </w:r>
            <w:r>
              <w:rPr>
                <w:rFonts w:hint="eastAsia"/>
                <w:sz w:val="24"/>
              </w:rPr>
              <w:t>，</w:t>
            </w:r>
            <w:r>
              <w:rPr>
                <w:rFonts w:hint="eastAsia"/>
                <w:sz w:val="24"/>
              </w:rPr>
              <w:t>中国注册会计师</w:t>
            </w:r>
          </w:p>
          <w:p w:rsidR="00AA2FDA" w:rsidRDefault="00391A37">
            <w:pPr>
              <w:spacing w:line="400" w:lineRule="exact"/>
              <w:ind w:firstLineChars="200" w:firstLine="480"/>
              <w:rPr>
                <w:sz w:val="24"/>
              </w:rPr>
            </w:pPr>
            <w:r>
              <w:rPr>
                <w:rFonts w:hint="eastAsia"/>
                <w:sz w:val="24"/>
              </w:rPr>
              <w:t>张英明，本科，</w:t>
            </w:r>
            <w:r>
              <w:rPr>
                <w:rFonts w:hint="eastAsia"/>
                <w:sz w:val="24"/>
              </w:rPr>
              <w:t>教授，硕士生导师，徐州市师德先进个人</w:t>
            </w:r>
            <w:r>
              <w:rPr>
                <w:rFonts w:hint="eastAsia"/>
                <w:sz w:val="24"/>
              </w:rPr>
              <w:t>，</w:t>
            </w:r>
            <w:r>
              <w:rPr>
                <w:rFonts w:hint="eastAsia"/>
                <w:sz w:val="24"/>
              </w:rPr>
              <w:t>中国注册会计师</w:t>
            </w:r>
          </w:p>
          <w:p w:rsidR="00AA2FDA" w:rsidRDefault="00391A37">
            <w:pPr>
              <w:spacing w:line="400" w:lineRule="exact"/>
              <w:ind w:firstLineChars="200" w:firstLine="480"/>
              <w:rPr>
                <w:sz w:val="24"/>
              </w:rPr>
            </w:pPr>
            <w:r>
              <w:rPr>
                <w:rFonts w:hint="eastAsia"/>
                <w:sz w:val="24"/>
              </w:rPr>
              <w:t>白</w:t>
            </w:r>
            <w:r>
              <w:rPr>
                <w:rFonts w:hint="eastAsia"/>
                <w:sz w:val="24"/>
              </w:rPr>
              <w:t xml:space="preserve">  </w:t>
            </w:r>
            <w:r>
              <w:rPr>
                <w:rFonts w:hint="eastAsia"/>
                <w:sz w:val="24"/>
              </w:rPr>
              <w:t>冰，博士，</w:t>
            </w:r>
            <w:r>
              <w:rPr>
                <w:rFonts w:hint="eastAsia"/>
                <w:sz w:val="24"/>
              </w:rPr>
              <w:t>教授，硕士生导师，江苏省“青蓝工程”优秀骨干教师</w:t>
            </w:r>
          </w:p>
          <w:p w:rsidR="00AA2FDA" w:rsidRDefault="00391A37">
            <w:pPr>
              <w:spacing w:line="400" w:lineRule="exact"/>
              <w:ind w:firstLineChars="200" w:firstLine="480"/>
              <w:rPr>
                <w:sz w:val="24"/>
              </w:rPr>
            </w:pPr>
            <w:r>
              <w:rPr>
                <w:rFonts w:hint="eastAsia"/>
                <w:sz w:val="24"/>
              </w:rPr>
              <w:t>范林榜，博士，教授，硕士生导师，徐州市管理学会常务理事、副秘书长</w:t>
            </w:r>
          </w:p>
          <w:p w:rsidR="00AA2FDA" w:rsidRDefault="00391A37">
            <w:pPr>
              <w:spacing w:line="400" w:lineRule="exact"/>
              <w:ind w:firstLineChars="200" w:firstLine="480"/>
              <w:rPr>
                <w:sz w:val="24"/>
              </w:rPr>
            </w:pPr>
            <w:r>
              <w:rPr>
                <w:rFonts w:hint="eastAsia"/>
                <w:sz w:val="24"/>
              </w:rPr>
              <w:lastRenderedPageBreak/>
              <w:t>苗连琦</w:t>
            </w:r>
            <w:r>
              <w:rPr>
                <w:rFonts w:hint="eastAsia"/>
                <w:sz w:val="24"/>
              </w:rPr>
              <w:t>，博士，</w:t>
            </w:r>
            <w:r>
              <w:rPr>
                <w:rFonts w:hint="eastAsia"/>
                <w:sz w:val="24"/>
              </w:rPr>
              <w:t>副</w:t>
            </w:r>
            <w:r>
              <w:rPr>
                <w:rFonts w:hint="eastAsia"/>
                <w:sz w:val="24"/>
              </w:rPr>
              <w:t>教授，硕士生导师，江苏师范大学</w:t>
            </w:r>
            <w:r>
              <w:rPr>
                <w:rFonts w:hint="eastAsia"/>
                <w:sz w:val="24"/>
              </w:rPr>
              <w:t>商学院</w:t>
            </w:r>
            <w:r>
              <w:rPr>
                <w:rFonts w:hint="eastAsia"/>
                <w:sz w:val="24"/>
              </w:rPr>
              <w:t>财务管理系</w:t>
            </w:r>
            <w:proofErr w:type="gramStart"/>
            <w:r>
              <w:rPr>
                <w:rFonts w:hint="eastAsia"/>
                <w:sz w:val="24"/>
              </w:rPr>
              <w:t>系</w:t>
            </w:r>
            <w:proofErr w:type="gramEnd"/>
            <w:r>
              <w:rPr>
                <w:rFonts w:hint="eastAsia"/>
                <w:sz w:val="24"/>
              </w:rPr>
              <w:t>主任</w:t>
            </w:r>
          </w:p>
          <w:p w:rsidR="00AA2FDA" w:rsidRDefault="00391A37">
            <w:pPr>
              <w:spacing w:line="400" w:lineRule="exact"/>
              <w:ind w:firstLineChars="200" w:firstLine="480"/>
              <w:rPr>
                <w:sz w:val="24"/>
              </w:rPr>
            </w:pPr>
            <w:r>
              <w:rPr>
                <w:sz w:val="24"/>
              </w:rPr>
              <w:t>李文博</w:t>
            </w:r>
            <w:r>
              <w:rPr>
                <w:rFonts w:hint="eastAsia"/>
                <w:sz w:val="24"/>
              </w:rPr>
              <w:t>，</w:t>
            </w:r>
            <w:r>
              <w:rPr>
                <w:rFonts w:hint="eastAsia"/>
                <w:sz w:val="24"/>
              </w:rPr>
              <w:t>博士，</w:t>
            </w:r>
            <w:r>
              <w:rPr>
                <w:rFonts w:hint="eastAsia"/>
                <w:sz w:val="24"/>
              </w:rPr>
              <w:t>副</w:t>
            </w:r>
            <w:r>
              <w:rPr>
                <w:rFonts w:hint="eastAsia"/>
                <w:sz w:val="24"/>
              </w:rPr>
              <w:t>教授，硕士生导师，江苏</w:t>
            </w:r>
            <w:r>
              <w:rPr>
                <w:rFonts w:hint="eastAsia"/>
                <w:sz w:val="24"/>
              </w:rPr>
              <w:t>师范大学商学院财务管理系书记，江苏高校“青蓝工程”优秀青年骨干教师培养对象</w:t>
            </w:r>
          </w:p>
          <w:p w:rsidR="00AA2FDA" w:rsidRDefault="00391A37">
            <w:pPr>
              <w:spacing w:line="400" w:lineRule="exact"/>
              <w:ind w:firstLineChars="200" w:firstLine="480"/>
              <w:rPr>
                <w:sz w:val="24"/>
              </w:rPr>
            </w:pPr>
            <w:proofErr w:type="gramStart"/>
            <w:r>
              <w:rPr>
                <w:sz w:val="24"/>
              </w:rPr>
              <w:t>苑希港</w:t>
            </w:r>
            <w:proofErr w:type="gramEnd"/>
            <w:r>
              <w:rPr>
                <w:rFonts w:hint="eastAsia"/>
                <w:sz w:val="24"/>
              </w:rPr>
              <w:t>，</w:t>
            </w:r>
            <w:r>
              <w:rPr>
                <w:rFonts w:hint="eastAsia"/>
                <w:sz w:val="24"/>
              </w:rPr>
              <w:t>博士，</w:t>
            </w:r>
            <w:r>
              <w:rPr>
                <w:rFonts w:hint="eastAsia"/>
                <w:sz w:val="24"/>
              </w:rPr>
              <w:t>副</w:t>
            </w:r>
            <w:r>
              <w:rPr>
                <w:rFonts w:hint="eastAsia"/>
                <w:sz w:val="24"/>
              </w:rPr>
              <w:t>教授，硕士生导师，中国注册会计师</w:t>
            </w:r>
          </w:p>
          <w:p w:rsidR="00AA2FDA" w:rsidRDefault="00391A37">
            <w:pPr>
              <w:spacing w:line="400" w:lineRule="exact"/>
              <w:ind w:firstLineChars="200" w:firstLine="480"/>
              <w:rPr>
                <w:sz w:val="24"/>
              </w:rPr>
            </w:pPr>
            <w:r>
              <w:rPr>
                <w:sz w:val="24"/>
              </w:rPr>
              <w:t>胡亚敏</w:t>
            </w:r>
            <w:r>
              <w:rPr>
                <w:rFonts w:hint="eastAsia"/>
                <w:sz w:val="24"/>
              </w:rPr>
              <w:t>，</w:t>
            </w:r>
            <w:r>
              <w:rPr>
                <w:rFonts w:hint="eastAsia"/>
                <w:sz w:val="24"/>
              </w:rPr>
              <w:t>博士，</w:t>
            </w:r>
            <w:r>
              <w:rPr>
                <w:rFonts w:hint="eastAsia"/>
                <w:sz w:val="24"/>
              </w:rPr>
              <w:t>副</w:t>
            </w:r>
            <w:r>
              <w:rPr>
                <w:rFonts w:hint="eastAsia"/>
                <w:sz w:val="24"/>
              </w:rPr>
              <w:t>教授，硕士生导师</w:t>
            </w:r>
          </w:p>
          <w:p w:rsidR="00AA2FDA" w:rsidRDefault="00391A37">
            <w:pPr>
              <w:spacing w:line="400" w:lineRule="exact"/>
              <w:ind w:firstLineChars="200" w:firstLine="480"/>
              <w:rPr>
                <w:sz w:val="24"/>
              </w:rPr>
            </w:pPr>
            <w:r>
              <w:rPr>
                <w:rFonts w:hint="eastAsia"/>
                <w:sz w:val="24"/>
              </w:rPr>
              <w:t>杜文意，</w:t>
            </w:r>
            <w:r>
              <w:rPr>
                <w:rFonts w:hint="eastAsia"/>
                <w:sz w:val="24"/>
              </w:rPr>
              <w:t>博士，</w:t>
            </w:r>
            <w:r>
              <w:rPr>
                <w:rFonts w:hint="eastAsia"/>
                <w:sz w:val="24"/>
              </w:rPr>
              <w:t>副</w:t>
            </w:r>
            <w:r>
              <w:rPr>
                <w:rFonts w:hint="eastAsia"/>
                <w:sz w:val="24"/>
              </w:rPr>
              <w:t>教授，硕士生导师</w:t>
            </w:r>
          </w:p>
          <w:p w:rsidR="00AA2FDA" w:rsidRDefault="00391A37">
            <w:pPr>
              <w:spacing w:line="400" w:lineRule="exact"/>
              <w:ind w:firstLineChars="200" w:firstLine="480"/>
              <w:rPr>
                <w:sz w:val="24"/>
              </w:rPr>
            </w:pPr>
            <w:r>
              <w:rPr>
                <w:rFonts w:hint="eastAsia"/>
                <w:sz w:val="24"/>
              </w:rPr>
              <w:t>刘春燕，</w:t>
            </w:r>
            <w:r>
              <w:rPr>
                <w:rFonts w:hint="eastAsia"/>
                <w:sz w:val="24"/>
              </w:rPr>
              <w:t>博士，</w:t>
            </w:r>
            <w:r>
              <w:rPr>
                <w:rFonts w:hint="eastAsia"/>
                <w:sz w:val="24"/>
              </w:rPr>
              <w:t>副</w:t>
            </w:r>
            <w:r>
              <w:rPr>
                <w:rFonts w:hint="eastAsia"/>
                <w:sz w:val="24"/>
              </w:rPr>
              <w:t>教授，硕士生导师</w:t>
            </w:r>
          </w:p>
          <w:p w:rsidR="00AA2FDA" w:rsidRDefault="00391A37">
            <w:pPr>
              <w:spacing w:line="400" w:lineRule="exact"/>
              <w:ind w:firstLineChars="200" w:firstLine="480"/>
              <w:rPr>
                <w:rFonts w:eastAsia="仿宋_GB2312"/>
                <w:sz w:val="24"/>
              </w:rPr>
            </w:pPr>
            <w:r>
              <w:rPr>
                <w:rFonts w:hint="eastAsia"/>
                <w:sz w:val="24"/>
              </w:rPr>
              <w:t>张海燕，</w:t>
            </w:r>
            <w:r>
              <w:rPr>
                <w:rFonts w:hint="eastAsia"/>
                <w:sz w:val="24"/>
              </w:rPr>
              <w:t>博士，</w:t>
            </w:r>
            <w:r>
              <w:rPr>
                <w:rFonts w:hint="eastAsia"/>
                <w:sz w:val="24"/>
              </w:rPr>
              <w:t>副</w:t>
            </w:r>
            <w:r>
              <w:rPr>
                <w:rFonts w:hint="eastAsia"/>
                <w:sz w:val="24"/>
              </w:rPr>
              <w:t>教授，硕士生导师</w:t>
            </w:r>
          </w:p>
          <w:p w:rsidR="00AA2FDA" w:rsidRDefault="00391A37">
            <w:pPr>
              <w:rPr>
                <w:rFonts w:eastAsia="仿宋_GB2312"/>
                <w:sz w:val="24"/>
              </w:rPr>
            </w:pPr>
            <w:r>
              <w:rPr>
                <w:rFonts w:eastAsia="仿宋_GB2312"/>
                <w:sz w:val="24"/>
              </w:rPr>
              <w:t>2.</w:t>
            </w:r>
            <w:r>
              <w:rPr>
                <w:rFonts w:eastAsia="仿宋_GB2312"/>
                <w:sz w:val="24"/>
              </w:rPr>
              <w:t>工作保障条件（如科研设施、实践场地等情况）</w:t>
            </w:r>
          </w:p>
          <w:p w:rsidR="00AA2FDA" w:rsidRDefault="00391A37">
            <w:pPr>
              <w:spacing w:line="400" w:lineRule="exact"/>
              <w:ind w:firstLineChars="200" w:firstLine="480"/>
              <w:rPr>
                <w:sz w:val="24"/>
              </w:rPr>
            </w:pPr>
            <w:r>
              <w:rPr>
                <w:rFonts w:hint="eastAsia"/>
                <w:sz w:val="24"/>
              </w:rPr>
              <w:t>天衡徐州分所是在原财政局下属徐州会计师事务所的基础上，经过脱钩改制、合并重组、加盟天</w:t>
            </w:r>
            <w:proofErr w:type="gramStart"/>
            <w:r>
              <w:rPr>
                <w:rFonts w:hint="eastAsia"/>
                <w:sz w:val="24"/>
              </w:rPr>
              <w:t>衡逐步</w:t>
            </w:r>
            <w:proofErr w:type="gramEnd"/>
            <w:r>
              <w:rPr>
                <w:rFonts w:hint="eastAsia"/>
                <w:sz w:val="24"/>
              </w:rPr>
              <w:t>演化而来，是财政部、证监会早期批准的具有证券期货审计资质的会计师事务所之一。</w:t>
            </w:r>
            <w:proofErr w:type="gramStart"/>
            <w:r>
              <w:rPr>
                <w:rFonts w:hint="eastAsia"/>
                <w:sz w:val="24"/>
              </w:rPr>
              <w:t>是省注协</w:t>
            </w:r>
            <w:proofErr w:type="gramEnd"/>
            <w:r>
              <w:rPr>
                <w:rFonts w:hint="eastAsia"/>
                <w:sz w:val="24"/>
              </w:rPr>
              <w:t>认定的</w:t>
            </w:r>
            <w:r>
              <w:rPr>
                <w:rFonts w:hint="eastAsia"/>
                <w:sz w:val="24"/>
              </w:rPr>
              <w:t>5A</w:t>
            </w:r>
            <w:r>
              <w:rPr>
                <w:rFonts w:hint="eastAsia"/>
                <w:sz w:val="24"/>
              </w:rPr>
              <w:t>级会计师事务所，连续多年被授予“先进党支部”称号、是江苏省委组织部挂牌的“新社会组织党建工作联系点”、徐州市委统战部挂牌的“企业融资上市一站式服务”实践创新基地。曾荣获江苏省青年文明号、全国注册会计师行业先进党支部、全国注册会计师行业青年文明号等荣誉称号。</w:t>
            </w:r>
            <w:r>
              <w:rPr>
                <w:rFonts w:hint="eastAsia"/>
                <w:sz w:val="24"/>
              </w:rPr>
              <w:t>完成了</w:t>
            </w:r>
            <w:r>
              <w:rPr>
                <w:sz w:val="24"/>
              </w:rPr>
              <w:t>《</w:t>
            </w:r>
            <w:r>
              <w:rPr>
                <w:rFonts w:hint="eastAsia"/>
                <w:sz w:val="24"/>
              </w:rPr>
              <w:t>徐州淮海国际</w:t>
            </w:r>
            <w:r>
              <w:rPr>
                <w:sz w:val="24"/>
              </w:rPr>
              <w:t>陆港控股投资发展集团有限公司重组整合建议咨询报告》《</w:t>
            </w:r>
            <w:r>
              <w:rPr>
                <w:rFonts w:hint="eastAsia"/>
                <w:sz w:val="24"/>
              </w:rPr>
              <w:t>江苏</w:t>
            </w:r>
            <w:r>
              <w:rPr>
                <w:sz w:val="24"/>
              </w:rPr>
              <w:t>双溪实业有限公司管理咨询报告》</w:t>
            </w:r>
            <w:r>
              <w:rPr>
                <w:rFonts w:hint="eastAsia"/>
                <w:sz w:val="24"/>
              </w:rPr>
              <w:t>等重要报告</w:t>
            </w:r>
            <w:r>
              <w:rPr>
                <w:rFonts w:hint="eastAsia"/>
                <w:sz w:val="24"/>
              </w:rPr>
              <w:t>，</w:t>
            </w:r>
            <w:r>
              <w:rPr>
                <w:rFonts w:hint="eastAsia"/>
                <w:sz w:val="24"/>
              </w:rPr>
              <w:t>能够</w:t>
            </w:r>
            <w:r>
              <w:rPr>
                <w:rFonts w:hint="eastAsia"/>
                <w:sz w:val="24"/>
              </w:rPr>
              <w:t>为研究生培养提供充实的理论支持。</w:t>
            </w:r>
          </w:p>
          <w:p w:rsidR="00AA2FDA" w:rsidRDefault="00391A37">
            <w:pPr>
              <w:spacing w:line="400" w:lineRule="exact"/>
              <w:ind w:firstLineChars="200" w:firstLine="480"/>
              <w:rPr>
                <w:rFonts w:eastAsia="仿宋_GB2312"/>
                <w:sz w:val="24"/>
              </w:rPr>
            </w:pPr>
            <w:r>
              <w:rPr>
                <w:rFonts w:hint="eastAsia"/>
                <w:sz w:val="24"/>
              </w:rPr>
              <w:t>天衡徐州分所拥有</w:t>
            </w:r>
            <w:r>
              <w:rPr>
                <w:rFonts w:hint="eastAsia"/>
                <w:sz w:val="24"/>
              </w:rPr>
              <w:t>2600</w:t>
            </w:r>
            <w:r>
              <w:rPr>
                <w:rFonts w:hint="eastAsia"/>
                <w:sz w:val="24"/>
              </w:rPr>
              <w:t>平方米的独立办公大楼和先进的办公设备，内设审计业务一部、审计业务二部、管理咨询部、法</w:t>
            </w:r>
            <w:proofErr w:type="gramStart"/>
            <w:r>
              <w:rPr>
                <w:rFonts w:hint="eastAsia"/>
                <w:sz w:val="24"/>
              </w:rPr>
              <w:t>务</w:t>
            </w:r>
            <w:proofErr w:type="gramEnd"/>
            <w:r>
              <w:rPr>
                <w:rFonts w:hint="eastAsia"/>
                <w:sz w:val="24"/>
              </w:rPr>
              <w:t>审计部、综合管理部、质量控制部及培训部</w:t>
            </w:r>
            <w:r>
              <w:rPr>
                <w:rFonts w:hint="eastAsia"/>
                <w:sz w:val="24"/>
              </w:rPr>
              <w:t>，</w:t>
            </w:r>
            <w:r>
              <w:rPr>
                <w:rFonts w:hint="eastAsia"/>
                <w:sz w:val="24"/>
              </w:rPr>
              <w:t>组建了管理咨询专业团队、资产证券化专业团队、财政绩效评价专业团队、财务尽职调查专业团队、国有资产运营及管理专业团队、无形资产价值评估团队等</w:t>
            </w:r>
            <w:r>
              <w:rPr>
                <w:rFonts w:hint="eastAsia"/>
                <w:sz w:val="24"/>
              </w:rPr>
              <w:t>。</w:t>
            </w:r>
            <w:r>
              <w:rPr>
                <w:rFonts w:hint="eastAsia"/>
                <w:sz w:val="24"/>
              </w:rPr>
              <w:t>天衡徐州分所联合江苏中</w:t>
            </w:r>
            <w:proofErr w:type="gramStart"/>
            <w:r>
              <w:rPr>
                <w:rFonts w:hint="eastAsia"/>
                <w:sz w:val="24"/>
              </w:rPr>
              <w:t>勤资产</w:t>
            </w:r>
            <w:proofErr w:type="gramEnd"/>
            <w:r>
              <w:rPr>
                <w:rFonts w:hint="eastAsia"/>
                <w:sz w:val="24"/>
              </w:rPr>
              <w:t>评估公司、中威正信（北京）资产评估公司江苏分公司、江苏大</w:t>
            </w:r>
            <w:proofErr w:type="gramStart"/>
            <w:r>
              <w:rPr>
                <w:rFonts w:hint="eastAsia"/>
                <w:sz w:val="24"/>
              </w:rPr>
              <w:t>彭</w:t>
            </w:r>
            <w:proofErr w:type="gramEnd"/>
            <w:r>
              <w:rPr>
                <w:rFonts w:hint="eastAsia"/>
                <w:sz w:val="24"/>
              </w:rPr>
              <w:t>工程项目管理咨询公司和多家管理咨询、税务服务机构组建</w:t>
            </w:r>
            <w:r>
              <w:rPr>
                <w:rFonts w:hint="eastAsia"/>
                <w:sz w:val="24"/>
              </w:rPr>
              <w:t>了江苏华彭集团，利用各种专业优势为企事业单位的投融资、日常运营管理、企业上市提供包括财务审计、资产评估、工程管理咨询、法律服务等领域的一揽子服务。业务市场主要分布在徐州、镇江及宿迁、临沂、淮北、枣庄等淮海经济区周边城市。能够满足师生日常教育教学活动的需要，能够为研究生开展职教研究提供实践基地。</w:t>
            </w:r>
          </w:p>
          <w:p w:rsidR="00AA2FDA" w:rsidRDefault="00391A37">
            <w:pPr>
              <w:rPr>
                <w:rFonts w:eastAsia="仿宋_GB2312"/>
                <w:sz w:val="24"/>
              </w:rPr>
            </w:pPr>
            <w:r>
              <w:rPr>
                <w:rFonts w:eastAsia="仿宋_GB2312"/>
                <w:sz w:val="24"/>
              </w:rPr>
              <w:t>3.</w:t>
            </w:r>
            <w:r>
              <w:rPr>
                <w:rFonts w:eastAsia="仿宋_GB2312"/>
                <w:sz w:val="24"/>
              </w:rPr>
              <w:t>生活保障条件（包括为进站研究生提供生活、交通、通讯等补助及食宿条件等情况）</w:t>
            </w:r>
          </w:p>
          <w:p w:rsidR="00AA2FDA" w:rsidRDefault="00391A37">
            <w:pPr>
              <w:spacing w:line="400" w:lineRule="exact"/>
              <w:ind w:firstLineChars="200" w:firstLine="480"/>
              <w:rPr>
                <w:rFonts w:eastAsia="仿宋_GB2312"/>
                <w:sz w:val="24"/>
              </w:rPr>
            </w:pPr>
            <w:r>
              <w:rPr>
                <w:rFonts w:hint="eastAsia"/>
                <w:sz w:val="24"/>
              </w:rPr>
              <w:t>天衡会计师事务所徐州分所</w:t>
            </w:r>
            <w:proofErr w:type="gramStart"/>
            <w:r>
              <w:rPr>
                <w:rFonts w:hint="eastAsia"/>
                <w:sz w:val="24"/>
              </w:rPr>
              <w:t>座落</w:t>
            </w:r>
            <w:proofErr w:type="gramEnd"/>
            <w:r>
              <w:rPr>
                <w:rFonts w:hint="eastAsia"/>
                <w:sz w:val="24"/>
              </w:rPr>
              <w:t>于徐州市</w:t>
            </w:r>
            <w:r>
              <w:rPr>
                <w:rFonts w:hint="eastAsia"/>
                <w:sz w:val="24"/>
              </w:rPr>
              <w:t>解放南路</w:t>
            </w:r>
            <w:r>
              <w:rPr>
                <w:rFonts w:hint="eastAsia"/>
                <w:sz w:val="24"/>
              </w:rPr>
              <w:t>300</w:t>
            </w:r>
            <w:r>
              <w:rPr>
                <w:rFonts w:hint="eastAsia"/>
                <w:sz w:val="24"/>
              </w:rPr>
              <w:t>号，紧靠风景秀丽的云龙湖</w:t>
            </w:r>
            <w:r>
              <w:rPr>
                <w:rFonts w:hint="eastAsia"/>
                <w:sz w:val="24"/>
              </w:rPr>
              <w:t>5A</w:t>
            </w:r>
            <w:r>
              <w:rPr>
                <w:rFonts w:hint="eastAsia"/>
                <w:sz w:val="24"/>
              </w:rPr>
              <w:t>级风景区，办公条件良好，交通条件便利，</w:t>
            </w:r>
            <w:r>
              <w:rPr>
                <w:rFonts w:hint="eastAsia"/>
                <w:sz w:val="24"/>
              </w:rPr>
              <w:t>距离</w:t>
            </w:r>
            <w:r>
              <w:rPr>
                <w:rFonts w:hint="eastAsia"/>
                <w:sz w:val="24"/>
              </w:rPr>
              <w:t>地铁</w:t>
            </w:r>
            <w:r>
              <w:rPr>
                <w:rFonts w:hint="eastAsia"/>
                <w:sz w:val="24"/>
              </w:rPr>
              <w:t>二</w:t>
            </w:r>
            <w:r>
              <w:rPr>
                <w:rFonts w:hint="eastAsia"/>
                <w:sz w:val="24"/>
              </w:rPr>
              <w:t>号线</w:t>
            </w:r>
            <w:r>
              <w:rPr>
                <w:rFonts w:hint="eastAsia"/>
                <w:sz w:val="24"/>
              </w:rPr>
              <w:t>、</w:t>
            </w:r>
            <w:r>
              <w:rPr>
                <w:rFonts w:hint="eastAsia"/>
                <w:sz w:val="24"/>
              </w:rPr>
              <w:t>11</w:t>
            </w:r>
            <w:r>
              <w:rPr>
                <w:rFonts w:hint="eastAsia"/>
                <w:sz w:val="24"/>
              </w:rPr>
              <w:t>路公交车</w:t>
            </w:r>
            <w:r>
              <w:rPr>
                <w:rFonts w:hint="eastAsia"/>
                <w:sz w:val="24"/>
              </w:rPr>
              <w:t>直达办公楼前。参照《江苏省党政机关研究生工作站进站研究生管理办法》规定，加强研究生学习、研发和安全等日常教育管理，为进站研究生购买人身意外伤害保险等商业保险。组织进站研究生定期参加党支部组织生活。为进站研究生提供舒适的工作场所，并提供电脑、打印机等必要办公设备和耗材。为每位进站研究生按月支付生活补贴，享受与所聘用助理同等就餐补助</w:t>
            </w:r>
            <w:r>
              <w:rPr>
                <w:rFonts w:hint="eastAsia"/>
                <w:sz w:val="24"/>
              </w:rPr>
              <w:t>、</w:t>
            </w:r>
            <w:r>
              <w:rPr>
                <w:rFonts w:hint="eastAsia"/>
                <w:sz w:val="24"/>
              </w:rPr>
              <w:t>出差补助</w:t>
            </w:r>
            <w:r>
              <w:rPr>
                <w:rFonts w:hint="eastAsia"/>
                <w:sz w:val="24"/>
              </w:rPr>
              <w:t>。</w:t>
            </w:r>
          </w:p>
          <w:p w:rsidR="00AA2FDA" w:rsidRDefault="00391A37">
            <w:pPr>
              <w:rPr>
                <w:rFonts w:eastAsia="仿宋_GB2312"/>
                <w:sz w:val="24"/>
              </w:rPr>
            </w:pPr>
            <w:r>
              <w:rPr>
                <w:rFonts w:eastAsia="仿宋_GB2312"/>
                <w:sz w:val="24"/>
              </w:rPr>
              <w:lastRenderedPageBreak/>
              <w:t>4.</w:t>
            </w:r>
            <w:r>
              <w:rPr>
                <w:rFonts w:eastAsia="仿宋_GB2312"/>
                <w:sz w:val="24"/>
              </w:rPr>
              <w:t>研究生进站培养计划和方案（具体培养方案需明确建设期内拟进站培养半年以上研究生人数，培养方式，工作站职责情况等，限</w:t>
            </w:r>
            <w:r>
              <w:rPr>
                <w:rFonts w:eastAsia="仿宋_GB2312"/>
                <w:sz w:val="24"/>
              </w:rPr>
              <w:t>1000</w:t>
            </w:r>
            <w:r>
              <w:rPr>
                <w:rFonts w:eastAsia="仿宋_GB2312"/>
                <w:sz w:val="24"/>
              </w:rPr>
              <w:t>字以内）</w:t>
            </w:r>
          </w:p>
          <w:p w:rsidR="00AA2FDA" w:rsidRDefault="00391A37">
            <w:pPr>
              <w:spacing w:line="400" w:lineRule="exact"/>
              <w:ind w:firstLineChars="200" w:firstLine="480"/>
              <w:rPr>
                <w:rFonts w:asciiTheme="minorEastAsia" w:eastAsiaTheme="minorEastAsia" w:hAnsiTheme="minorEastAsia"/>
                <w:sz w:val="24"/>
              </w:rPr>
            </w:pPr>
            <w:r>
              <w:rPr>
                <w:rFonts w:ascii="黑体" w:eastAsia="黑体" w:hAnsi="黑体" w:cs="黑体" w:hint="eastAsia"/>
                <w:sz w:val="24"/>
              </w:rPr>
              <w:t>(1)</w:t>
            </w:r>
            <w:r>
              <w:rPr>
                <w:rFonts w:ascii="黑体" w:eastAsia="黑体" w:hAnsi="黑体" w:cs="黑体" w:hint="eastAsia"/>
                <w:sz w:val="24"/>
              </w:rPr>
              <w:t>进站研究生</w:t>
            </w:r>
            <w:r>
              <w:rPr>
                <w:rFonts w:ascii="黑体" w:eastAsia="黑体" w:hAnsi="黑体" w:cs="黑体" w:hint="eastAsia"/>
                <w:sz w:val="24"/>
              </w:rPr>
              <w:t>人数</w:t>
            </w:r>
            <w:r>
              <w:rPr>
                <w:rFonts w:ascii="黑体" w:eastAsia="黑体" w:hAnsi="黑体" w:cs="黑体" w:hint="eastAsia"/>
                <w:sz w:val="24"/>
              </w:rPr>
              <w:t>。</w:t>
            </w:r>
            <w:r>
              <w:rPr>
                <w:rFonts w:asciiTheme="minorEastAsia" w:eastAsiaTheme="minorEastAsia" w:hAnsiTheme="minorEastAsia" w:hint="eastAsia"/>
                <w:sz w:val="24"/>
              </w:rPr>
              <w:t>工作站计划</w:t>
            </w:r>
            <w:r>
              <w:rPr>
                <w:rFonts w:hint="eastAsia"/>
                <w:sz w:val="24"/>
              </w:rPr>
              <w:t>每年</w:t>
            </w:r>
            <w:r>
              <w:rPr>
                <w:rFonts w:asciiTheme="minorEastAsia" w:eastAsiaTheme="minorEastAsia" w:hAnsiTheme="minorEastAsia" w:hint="eastAsia"/>
                <w:sz w:val="24"/>
              </w:rPr>
              <w:t>接受江苏师范大学优秀</w:t>
            </w:r>
            <w:r>
              <w:rPr>
                <w:rFonts w:asciiTheme="minorEastAsia" w:eastAsiaTheme="minorEastAsia" w:hAnsiTheme="minorEastAsia" w:hint="eastAsia"/>
                <w:sz w:val="24"/>
              </w:rPr>
              <w:t>会计</w:t>
            </w:r>
            <w:r>
              <w:rPr>
                <w:rFonts w:asciiTheme="minorEastAsia" w:eastAsiaTheme="minorEastAsia" w:hAnsiTheme="minorEastAsia" w:hint="eastAsia"/>
                <w:sz w:val="24"/>
              </w:rPr>
              <w:t>在读研究生到</w:t>
            </w:r>
            <w:r>
              <w:rPr>
                <w:sz w:val="24"/>
              </w:rPr>
              <w:t>徐州分所</w:t>
            </w:r>
            <w:r>
              <w:rPr>
                <w:rFonts w:asciiTheme="minorEastAsia" w:eastAsiaTheme="minorEastAsia" w:hAnsiTheme="minorEastAsia" w:hint="eastAsia"/>
                <w:sz w:val="24"/>
              </w:rPr>
              <w:t>担任</w:t>
            </w:r>
            <w:r>
              <w:rPr>
                <w:rFonts w:asciiTheme="minorEastAsia" w:eastAsiaTheme="minorEastAsia" w:hAnsiTheme="minorEastAsia" w:hint="eastAsia"/>
                <w:sz w:val="24"/>
              </w:rPr>
              <w:t>审计</w:t>
            </w:r>
            <w:r>
              <w:rPr>
                <w:rFonts w:asciiTheme="minorEastAsia" w:eastAsiaTheme="minorEastAsia" w:hAnsiTheme="minorEastAsia" w:hint="eastAsia"/>
                <w:sz w:val="24"/>
              </w:rPr>
              <w:t>助理，每批</w:t>
            </w:r>
            <w:r>
              <w:rPr>
                <w:rFonts w:asciiTheme="minorEastAsia" w:eastAsiaTheme="minorEastAsia" w:hAnsiTheme="minorEastAsia" w:hint="eastAsia"/>
                <w:sz w:val="24"/>
              </w:rPr>
              <w:t>5-10</w:t>
            </w:r>
            <w:r>
              <w:rPr>
                <w:rFonts w:asciiTheme="minorEastAsia" w:eastAsiaTheme="minorEastAsia" w:hAnsiTheme="minorEastAsia" w:hint="eastAsia"/>
                <w:sz w:val="24"/>
              </w:rPr>
              <w:t>人。具体数额根据</w:t>
            </w:r>
            <w:r>
              <w:rPr>
                <w:rFonts w:hint="eastAsia"/>
                <w:sz w:val="24"/>
              </w:rPr>
              <w:t>徐州</w:t>
            </w:r>
            <w:r>
              <w:rPr>
                <w:sz w:val="24"/>
              </w:rPr>
              <w:t>分所</w:t>
            </w:r>
            <w:r>
              <w:rPr>
                <w:rFonts w:asciiTheme="minorEastAsia" w:eastAsiaTheme="minorEastAsia" w:hAnsiTheme="minorEastAsia" w:hint="eastAsia"/>
                <w:sz w:val="24"/>
              </w:rPr>
              <w:t>的实习人数而定，但不少于</w:t>
            </w:r>
            <w:r>
              <w:rPr>
                <w:rFonts w:asciiTheme="minorEastAsia" w:eastAsiaTheme="minorEastAsia" w:hAnsiTheme="minorEastAsia" w:hint="eastAsia"/>
                <w:sz w:val="24"/>
              </w:rPr>
              <w:t>5</w:t>
            </w:r>
            <w:r>
              <w:rPr>
                <w:rFonts w:asciiTheme="minorEastAsia" w:eastAsiaTheme="minorEastAsia" w:hAnsiTheme="minorEastAsia" w:hint="eastAsia"/>
                <w:sz w:val="24"/>
              </w:rPr>
              <w:t>人。进站工作年限不少于半年，工作表现优异者可适当延长在站期限。</w:t>
            </w:r>
          </w:p>
          <w:p w:rsidR="00AA2FDA" w:rsidRDefault="00391A37">
            <w:pPr>
              <w:spacing w:line="400" w:lineRule="exact"/>
              <w:ind w:firstLineChars="200" w:firstLine="480"/>
              <w:rPr>
                <w:rFonts w:asciiTheme="minorEastAsia" w:eastAsiaTheme="minorEastAsia" w:hAnsiTheme="minorEastAsia"/>
                <w:sz w:val="24"/>
              </w:rPr>
            </w:pPr>
            <w:r>
              <w:rPr>
                <w:rFonts w:ascii="黑体" w:eastAsia="黑体" w:hAnsi="黑体" w:cs="黑体" w:hint="eastAsia"/>
                <w:sz w:val="24"/>
              </w:rPr>
              <w:t>(2)</w:t>
            </w:r>
            <w:r>
              <w:rPr>
                <w:rFonts w:ascii="黑体" w:eastAsia="黑体" w:hAnsi="黑体" w:cs="黑体" w:hint="eastAsia"/>
                <w:sz w:val="24"/>
              </w:rPr>
              <w:t>培养方式</w:t>
            </w:r>
            <w:r>
              <w:rPr>
                <w:rFonts w:ascii="黑体" w:eastAsia="黑体" w:hAnsi="黑体" w:cs="黑体" w:hint="eastAsia"/>
                <w:sz w:val="24"/>
              </w:rPr>
              <w:t>。</w:t>
            </w:r>
            <w:r>
              <w:rPr>
                <w:rFonts w:asciiTheme="minorEastAsia" w:eastAsiaTheme="minorEastAsia" w:hAnsiTheme="minorEastAsia" w:hint="eastAsia"/>
                <w:sz w:val="24"/>
              </w:rPr>
              <w:t>工作站实行“校站”双导师制，以站内导师为主，校内导师参与科研训练和实践创新辅助指导工作。工作站成立实习研究生导师组，采取集体培养与导师帮带相结合的指导方式</w:t>
            </w:r>
            <w:r>
              <w:rPr>
                <w:rFonts w:asciiTheme="minorEastAsia" w:eastAsiaTheme="minorEastAsia" w:hAnsiTheme="minorEastAsia" w:hint="eastAsia"/>
                <w:sz w:val="24"/>
              </w:rPr>
              <w:t>，</w:t>
            </w:r>
            <w:r>
              <w:rPr>
                <w:rFonts w:asciiTheme="minorEastAsia" w:eastAsiaTheme="minorEastAsia" w:hAnsiTheme="minorEastAsia" w:hint="eastAsia"/>
                <w:sz w:val="24"/>
              </w:rPr>
              <w:t>导师组</w:t>
            </w:r>
            <w:r>
              <w:rPr>
                <w:rFonts w:asciiTheme="minorEastAsia" w:eastAsiaTheme="minorEastAsia" w:hAnsiTheme="minorEastAsia" w:hint="eastAsia"/>
                <w:sz w:val="24"/>
              </w:rPr>
              <w:t>组长</w:t>
            </w:r>
            <w:r>
              <w:rPr>
                <w:rFonts w:asciiTheme="minorEastAsia" w:eastAsiaTheme="minorEastAsia" w:hAnsiTheme="minorEastAsia" w:hint="eastAsia"/>
                <w:sz w:val="24"/>
              </w:rPr>
              <w:t>选派具有丰富经验的优秀</w:t>
            </w:r>
            <w:r>
              <w:rPr>
                <w:rFonts w:asciiTheme="minorEastAsia" w:eastAsiaTheme="minorEastAsia" w:hAnsiTheme="minorEastAsia" w:hint="eastAsia"/>
                <w:sz w:val="24"/>
              </w:rPr>
              <w:t>注册</w:t>
            </w:r>
            <w:r>
              <w:rPr>
                <w:rFonts w:hint="eastAsia"/>
                <w:sz w:val="24"/>
              </w:rPr>
              <w:t>会计师</w:t>
            </w:r>
            <w:r>
              <w:rPr>
                <w:rFonts w:asciiTheme="minorEastAsia" w:eastAsiaTheme="minorEastAsia" w:hAnsiTheme="minorEastAsia" w:hint="eastAsia"/>
                <w:sz w:val="24"/>
              </w:rPr>
              <w:t>担任。工作站注重培养实践研究和创新能力，采用小组研讨、合作学习、实地考察、实践研究等多种形式的培养方</w:t>
            </w:r>
            <w:r>
              <w:rPr>
                <w:rFonts w:asciiTheme="minorEastAsia" w:eastAsiaTheme="minorEastAsia" w:hAnsiTheme="minorEastAsia" w:hint="eastAsia"/>
                <w:sz w:val="24"/>
              </w:rPr>
              <w:t>式。研究生在站实习期间，指导老师是研究生的第一负责人</w:t>
            </w:r>
            <w:r>
              <w:rPr>
                <w:rFonts w:asciiTheme="minorEastAsia" w:eastAsiaTheme="minorEastAsia" w:hAnsiTheme="minorEastAsia" w:hint="eastAsia"/>
                <w:sz w:val="24"/>
              </w:rPr>
              <w:t>，</w:t>
            </w:r>
            <w:r>
              <w:rPr>
                <w:rFonts w:asciiTheme="minorEastAsia" w:eastAsiaTheme="minorEastAsia" w:hAnsiTheme="minorEastAsia" w:hint="eastAsia"/>
                <w:sz w:val="24"/>
              </w:rPr>
              <w:t>同时</w:t>
            </w:r>
            <w:r>
              <w:rPr>
                <w:rFonts w:hint="eastAsia"/>
                <w:sz w:val="24"/>
              </w:rPr>
              <w:t>建立</w:t>
            </w:r>
            <w:r>
              <w:rPr>
                <w:rFonts w:asciiTheme="minorEastAsia" w:eastAsiaTheme="minorEastAsia" w:hAnsiTheme="minorEastAsia" w:hint="eastAsia"/>
                <w:sz w:val="24"/>
              </w:rPr>
              <w:t>校内导师和校外导师的沟通交流渠道。研究生在站实习期间要跟随指导老师积极参与到</w:t>
            </w:r>
            <w:r>
              <w:rPr>
                <w:rFonts w:asciiTheme="minorEastAsia" w:eastAsiaTheme="minorEastAsia" w:hAnsiTheme="minorEastAsia" w:hint="eastAsia"/>
                <w:sz w:val="24"/>
              </w:rPr>
              <w:t>审计助理</w:t>
            </w:r>
            <w:r>
              <w:rPr>
                <w:rFonts w:asciiTheme="minorEastAsia" w:eastAsiaTheme="minorEastAsia" w:hAnsiTheme="minorEastAsia" w:hint="eastAsia"/>
                <w:sz w:val="24"/>
              </w:rPr>
              <w:t>的各项工作实务中，至少参与完成</w:t>
            </w:r>
            <w:r>
              <w:rPr>
                <w:rFonts w:asciiTheme="minorEastAsia" w:eastAsiaTheme="minorEastAsia" w:hAnsiTheme="minorEastAsia" w:hint="eastAsia"/>
                <w:sz w:val="24"/>
              </w:rPr>
              <w:t>3</w:t>
            </w:r>
            <w:r>
              <w:rPr>
                <w:rFonts w:asciiTheme="minorEastAsia" w:eastAsiaTheme="minorEastAsia" w:hAnsiTheme="minorEastAsia" w:hint="eastAsia"/>
                <w:sz w:val="24"/>
              </w:rPr>
              <w:t>个</w:t>
            </w:r>
            <w:r>
              <w:rPr>
                <w:rFonts w:asciiTheme="minorEastAsia" w:eastAsiaTheme="minorEastAsia" w:hAnsiTheme="minorEastAsia" w:hint="eastAsia"/>
                <w:sz w:val="24"/>
              </w:rPr>
              <w:t>企业的审计工作</w:t>
            </w:r>
            <w:r>
              <w:rPr>
                <w:rFonts w:asciiTheme="minorEastAsia" w:eastAsiaTheme="minorEastAsia" w:hAnsiTheme="minorEastAsia" w:hint="eastAsia"/>
                <w:sz w:val="24"/>
              </w:rPr>
              <w:t>，具体环节包括确定审计的目标</w:t>
            </w:r>
            <w:r>
              <w:rPr>
                <w:rFonts w:asciiTheme="minorEastAsia" w:eastAsiaTheme="minorEastAsia" w:hAnsiTheme="minorEastAsia" w:hint="eastAsia"/>
                <w:sz w:val="24"/>
              </w:rPr>
              <w:t>、</w:t>
            </w:r>
            <w:r>
              <w:rPr>
                <w:rFonts w:asciiTheme="minorEastAsia" w:eastAsiaTheme="minorEastAsia" w:hAnsiTheme="minorEastAsia" w:hint="eastAsia"/>
                <w:sz w:val="24"/>
              </w:rPr>
              <w:t>了解内部控制制度</w:t>
            </w:r>
            <w:r>
              <w:rPr>
                <w:rFonts w:asciiTheme="minorEastAsia" w:eastAsiaTheme="minorEastAsia" w:hAnsiTheme="minorEastAsia" w:hint="eastAsia"/>
                <w:sz w:val="24"/>
              </w:rPr>
              <w:t>、</w:t>
            </w:r>
            <w:r>
              <w:rPr>
                <w:rFonts w:asciiTheme="minorEastAsia" w:eastAsiaTheme="minorEastAsia" w:hAnsiTheme="minorEastAsia" w:hint="eastAsia"/>
                <w:sz w:val="24"/>
              </w:rPr>
              <w:t>内部控制制度的初步评价</w:t>
            </w:r>
            <w:r>
              <w:rPr>
                <w:rFonts w:asciiTheme="minorEastAsia" w:eastAsiaTheme="minorEastAsia" w:hAnsiTheme="minorEastAsia" w:hint="eastAsia"/>
                <w:sz w:val="24"/>
              </w:rPr>
              <w:t>、</w:t>
            </w:r>
            <w:r>
              <w:rPr>
                <w:rFonts w:asciiTheme="minorEastAsia" w:eastAsiaTheme="minorEastAsia" w:hAnsiTheme="minorEastAsia" w:hint="eastAsia"/>
                <w:sz w:val="24"/>
              </w:rPr>
              <w:t>符合性测试</w:t>
            </w:r>
            <w:r>
              <w:rPr>
                <w:rFonts w:asciiTheme="minorEastAsia" w:eastAsiaTheme="minorEastAsia" w:hAnsiTheme="minorEastAsia" w:hint="eastAsia"/>
                <w:sz w:val="24"/>
              </w:rPr>
              <w:t>及</w:t>
            </w:r>
            <w:r>
              <w:rPr>
                <w:rFonts w:asciiTheme="minorEastAsia" w:eastAsiaTheme="minorEastAsia" w:hAnsiTheme="minorEastAsia" w:hint="eastAsia"/>
                <w:sz w:val="24"/>
              </w:rPr>
              <w:t>评价</w:t>
            </w:r>
            <w:r>
              <w:rPr>
                <w:rFonts w:asciiTheme="minorEastAsia" w:eastAsiaTheme="minorEastAsia" w:hAnsiTheme="minorEastAsia" w:hint="eastAsia"/>
                <w:sz w:val="24"/>
              </w:rPr>
              <w:t>、</w:t>
            </w:r>
            <w:r>
              <w:rPr>
                <w:rFonts w:asciiTheme="minorEastAsia" w:eastAsiaTheme="minorEastAsia" w:hAnsiTheme="minorEastAsia" w:hint="eastAsia"/>
                <w:sz w:val="24"/>
              </w:rPr>
              <w:t>实质性测试、实质性测试结果的评价、撰写审计报告等完整过程，将课堂知识转变为</w:t>
            </w:r>
            <w:r>
              <w:rPr>
                <w:rFonts w:asciiTheme="minorEastAsia" w:eastAsiaTheme="minorEastAsia" w:hAnsiTheme="minorEastAsia" w:hint="eastAsia"/>
                <w:sz w:val="24"/>
              </w:rPr>
              <w:t>审计或者咨询事务</w:t>
            </w:r>
            <w:r>
              <w:rPr>
                <w:rFonts w:asciiTheme="minorEastAsia" w:eastAsiaTheme="minorEastAsia" w:hAnsiTheme="minorEastAsia" w:hint="eastAsia"/>
                <w:sz w:val="24"/>
              </w:rPr>
              <w:t>。</w:t>
            </w:r>
            <w:r>
              <w:rPr>
                <w:rFonts w:asciiTheme="minorEastAsia" w:eastAsiaTheme="minorEastAsia" w:hAnsiTheme="minorEastAsia" w:hint="eastAsia"/>
                <w:sz w:val="24"/>
              </w:rPr>
              <w:t>或者参与徐州市人民政府国有资产监督管理委员会组织的国企重组整合，或者参与大型企业的管理咨询。</w:t>
            </w:r>
          </w:p>
          <w:p w:rsidR="00AA2FDA" w:rsidRDefault="00391A37">
            <w:pPr>
              <w:spacing w:line="400" w:lineRule="exact"/>
              <w:ind w:firstLineChars="200" w:firstLine="480"/>
              <w:rPr>
                <w:rFonts w:asciiTheme="minorEastAsia" w:eastAsia="仿宋_GB2312" w:hAnsiTheme="minorEastAsia"/>
                <w:sz w:val="24"/>
              </w:rPr>
            </w:pPr>
            <w:r>
              <w:rPr>
                <w:rFonts w:ascii="黑体" w:eastAsia="黑体" w:hAnsi="黑体" w:cs="黑体" w:hint="eastAsia"/>
                <w:sz w:val="24"/>
              </w:rPr>
              <w:t>(</w:t>
            </w:r>
            <w:r>
              <w:rPr>
                <w:rFonts w:ascii="黑体" w:eastAsia="黑体" w:hAnsi="黑体" w:cs="黑体" w:hint="eastAsia"/>
                <w:sz w:val="24"/>
              </w:rPr>
              <w:t>3</w:t>
            </w:r>
            <w:r>
              <w:rPr>
                <w:rFonts w:ascii="黑体" w:eastAsia="黑体" w:hAnsi="黑体" w:cs="黑体" w:hint="eastAsia"/>
                <w:sz w:val="24"/>
              </w:rPr>
              <w:t>)</w:t>
            </w:r>
            <w:r>
              <w:rPr>
                <w:rFonts w:ascii="黑体" w:eastAsia="黑体" w:hAnsi="黑体" w:cs="黑体" w:hint="eastAsia"/>
                <w:sz w:val="24"/>
              </w:rPr>
              <w:t>工作站职责</w:t>
            </w:r>
            <w:r>
              <w:rPr>
                <w:rFonts w:ascii="黑体" w:eastAsia="黑体" w:hAnsi="黑体" w:cs="黑体" w:hint="eastAsia"/>
                <w:sz w:val="24"/>
              </w:rPr>
              <w:t>。</w:t>
            </w:r>
            <w:r>
              <w:rPr>
                <w:rFonts w:asciiTheme="minorEastAsia" w:eastAsiaTheme="minorEastAsia" w:hAnsiTheme="minorEastAsia" w:hint="eastAsia"/>
                <w:sz w:val="24"/>
              </w:rPr>
              <w:t>学院</w:t>
            </w:r>
            <w:r>
              <w:rPr>
                <w:rFonts w:asciiTheme="minorEastAsia" w:eastAsiaTheme="minorEastAsia" w:hAnsiTheme="minorEastAsia" w:hint="eastAsia"/>
                <w:sz w:val="24"/>
              </w:rPr>
              <w:t>、</w:t>
            </w:r>
            <w:r>
              <w:rPr>
                <w:sz w:val="24"/>
              </w:rPr>
              <w:t>徐州分所</w:t>
            </w:r>
            <w:r>
              <w:rPr>
                <w:rFonts w:asciiTheme="minorEastAsia" w:eastAsiaTheme="minorEastAsia" w:hAnsiTheme="minorEastAsia" w:hint="eastAsia"/>
                <w:sz w:val="24"/>
              </w:rPr>
              <w:t>和研究生签订三方</w:t>
            </w:r>
            <w:r>
              <w:rPr>
                <w:rFonts w:hint="eastAsia"/>
                <w:sz w:val="24"/>
              </w:rPr>
              <w:t>协议</w:t>
            </w:r>
            <w:r>
              <w:rPr>
                <w:rFonts w:asciiTheme="minorEastAsia" w:eastAsiaTheme="minorEastAsia" w:hAnsiTheme="minorEastAsia" w:hint="eastAsia"/>
                <w:sz w:val="24"/>
              </w:rPr>
              <w:t>，明确实习研究生的权利与义务，明确实习研究生的生活待遇、实习岗位、保密要求等，工作站根据实际情况每月给予进站实习研究生生活补贴，并享受与</w:t>
            </w:r>
            <w:r>
              <w:rPr>
                <w:rFonts w:asciiTheme="minorEastAsia" w:eastAsiaTheme="minorEastAsia" w:hAnsiTheme="minorEastAsia" w:hint="eastAsia"/>
                <w:sz w:val="24"/>
              </w:rPr>
              <w:t>审计助理</w:t>
            </w:r>
            <w:r>
              <w:rPr>
                <w:rFonts w:asciiTheme="minorEastAsia" w:eastAsiaTheme="minorEastAsia" w:hAnsiTheme="minorEastAsia" w:hint="eastAsia"/>
                <w:sz w:val="24"/>
              </w:rPr>
              <w:t>同等的就餐</w:t>
            </w:r>
            <w:r>
              <w:rPr>
                <w:rFonts w:ascii="宋体" w:hAnsi="宋体" w:hint="eastAsia"/>
                <w:sz w:val="24"/>
              </w:rPr>
              <w:t>、</w:t>
            </w:r>
            <w:r>
              <w:rPr>
                <w:rFonts w:ascii="宋体" w:hAnsi="宋体" w:hint="eastAsia"/>
                <w:sz w:val="24"/>
              </w:rPr>
              <w:t>出差补助</w:t>
            </w:r>
            <w:r>
              <w:rPr>
                <w:rFonts w:asciiTheme="minorEastAsia" w:eastAsiaTheme="minorEastAsia" w:hAnsiTheme="minorEastAsia" w:hint="eastAsia"/>
                <w:sz w:val="24"/>
              </w:rPr>
              <w:t>。工作站</w:t>
            </w:r>
            <w:r>
              <w:rPr>
                <w:rFonts w:ascii="宋体" w:hAnsi="宋体" w:hint="eastAsia"/>
                <w:sz w:val="24"/>
              </w:rPr>
              <w:t>为进站研究生购买人身意外伤害保险等商业保险</w:t>
            </w:r>
            <w:r>
              <w:rPr>
                <w:rFonts w:ascii="宋体" w:hAnsi="宋体" w:hint="eastAsia"/>
                <w:sz w:val="24"/>
              </w:rPr>
              <w:t>，</w:t>
            </w:r>
            <w:r>
              <w:rPr>
                <w:rFonts w:ascii="宋体" w:hAnsi="宋体" w:hint="eastAsia"/>
                <w:sz w:val="24"/>
              </w:rPr>
              <w:t>组织进站研究生定期参加党支部组织生活</w:t>
            </w:r>
            <w:r>
              <w:rPr>
                <w:rFonts w:ascii="宋体" w:hAnsi="宋体" w:hint="eastAsia"/>
                <w:sz w:val="24"/>
              </w:rPr>
              <w:t>，</w:t>
            </w:r>
            <w:r>
              <w:rPr>
                <w:rFonts w:ascii="宋体" w:hAnsi="宋体" w:hint="eastAsia"/>
                <w:sz w:val="24"/>
              </w:rPr>
              <w:t>为进站研究生提供舒适的工作场所，并提供电脑、打印机等必要办公设备和耗材</w:t>
            </w:r>
            <w:r>
              <w:rPr>
                <w:rFonts w:ascii="宋体" w:hAnsi="宋体" w:hint="eastAsia"/>
                <w:sz w:val="24"/>
              </w:rPr>
              <w:t>，</w:t>
            </w:r>
            <w:r>
              <w:rPr>
                <w:rFonts w:ascii="宋体" w:hAnsi="宋体" w:hint="eastAsia"/>
                <w:sz w:val="24"/>
              </w:rPr>
              <w:t>并</w:t>
            </w:r>
            <w:r>
              <w:rPr>
                <w:rFonts w:asciiTheme="minorEastAsia" w:eastAsiaTheme="minorEastAsia" w:hAnsiTheme="minorEastAsia" w:hint="eastAsia"/>
                <w:sz w:val="24"/>
              </w:rPr>
              <w:t>强化实习研究生进出站</w:t>
            </w:r>
            <w:r>
              <w:rPr>
                <w:rFonts w:hint="eastAsia"/>
                <w:sz w:val="24"/>
              </w:rPr>
              <w:t>管理</w:t>
            </w:r>
            <w:r>
              <w:rPr>
                <w:rFonts w:asciiTheme="minorEastAsia" w:eastAsiaTheme="minorEastAsia" w:hAnsiTheme="minorEastAsia" w:hint="eastAsia"/>
                <w:sz w:val="24"/>
              </w:rPr>
              <w:t>纪律与考勤。</w:t>
            </w:r>
          </w:p>
          <w:p w:rsidR="00AA2FDA" w:rsidRDefault="00391A37">
            <w:pPr>
              <w:spacing w:line="400" w:lineRule="exact"/>
              <w:ind w:firstLineChars="200" w:firstLine="480"/>
              <w:rPr>
                <w:rFonts w:eastAsia="仿宋_GB2312"/>
                <w:sz w:val="24"/>
              </w:rPr>
            </w:pPr>
            <w:r>
              <w:rPr>
                <w:rFonts w:ascii="黑体" w:eastAsia="黑体" w:hAnsi="黑体" w:cs="黑体" w:hint="eastAsia"/>
                <w:sz w:val="24"/>
              </w:rPr>
              <w:t>(</w:t>
            </w:r>
            <w:r>
              <w:rPr>
                <w:rFonts w:ascii="黑体" w:eastAsia="黑体" w:hAnsi="黑体" w:cs="黑体" w:hint="eastAsia"/>
                <w:sz w:val="24"/>
              </w:rPr>
              <w:t>4</w:t>
            </w:r>
            <w:r>
              <w:rPr>
                <w:rFonts w:ascii="黑体" w:eastAsia="黑体" w:hAnsi="黑体" w:cs="黑体" w:hint="eastAsia"/>
                <w:sz w:val="24"/>
              </w:rPr>
              <w:t>)</w:t>
            </w:r>
            <w:r>
              <w:rPr>
                <w:rFonts w:ascii="黑体" w:eastAsia="黑体" w:hAnsi="黑体" w:cs="黑体" w:hint="eastAsia"/>
                <w:sz w:val="24"/>
              </w:rPr>
              <w:t>考核与评价。</w:t>
            </w:r>
            <w:r>
              <w:rPr>
                <w:rFonts w:asciiTheme="minorEastAsia" w:eastAsiaTheme="minorEastAsia" w:hAnsiTheme="minorEastAsia" w:hint="eastAsia"/>
                <w:sz w:val="24"/>
              </w:rPr>
              <w:t>根据江苏师范大学会计硕士研究生人才培养方案，制定研究生工作站人才培养的考核和管理办法，制定进站研究生个人学情</w:t>
            </w:r>
            <w:r>
              <w:rPr>
                <w:rFonts w:asciiTheme="minorEastAsia" w:eastAsiaTheme="minorEastAsia" w:hAnsiTheme="minorEastAsia" w:hint="eastAsia"/>
                <w:sz w:val="24"/>
              </w:rPr>
              <w:t>档案，做好</w:t>
            </w:r>
            <w:r>
              <w:rPr>
                <w:rFonts w:hint="eastAsia"/>
                <w:sz w:val="24"/>
              </w:rPr>
              <w:t>实践</w:t>
            </w:r>
            <w:r>
              <w:rPr>
                <w:rFonts w:asciiTheme="minorEastAsia" w:eastAsiaTheme="minorEastAsia" w:hAnsiTheme="minorEastAsia" w:hint="eastAsia"/>
                <w:sz w:val="24"/>
              </w:rPr>
              <w:t>及培养过程记录。</w:t>
            </w:r>
            <w:r>
              <w:rPr>
                <w:rFonts w:asciiTheme="minorEastAsia" w:eastAsiaTheme="minorEastAsia" w:hAnsiTheme="minorEastAsia" w:hint="eastAsia"/>
                <w:sz w:val="24"/>
              </w:rPr>
              <w:t>实习研究生出站要进行考核，考核小组由指导老师组成，研究生要提交实习报告，进行</w:t>
            </w:r>
            <w:proofErr w:type="gramStart"/>
            <w:r>
              <w:rPr>
                <w:rFonts w:asciiTheme="minorEastAsia" w:eastAsiaTheme="minorEastAsia" w:hAnsiTheme="minorEastAsia" w:hint="eastAsia"/>
                <w:sz w:val="24"/>
              </w:rPr>
              <w:t>实习汇报</w:t>
            </w:r>
            <w:proofErr w:type="gramEnd"/>
            <w:r>
              <w:rPr>
                <w:rFonts w:asciiTheme="minorEastAsia" w:eastAsiaTheme="minorEastAsia" w:hAnsiTheme="minorEastAsia" w:hint="eastAsia"/>
                <w:sz w:val="24"/>
              </w:rPr>
              <w:t>经考核小组考核通过，以合格等级出站。如考核不合格，研究生也可以出站但只能以不合格等级出站。</w:t>
            </w:r>
          </w:p>
        </w:tc>
      </w:tr>
      <w:tr w:rsidR="00AA2FDA">
        <w:trPr>
          <w:trHeight w:val="90"/>
          <w:jc w:val="center"/>
        </w:trPr>
        <w:tc>
          <w:tcPr>
            <w:tcW w:w="3044" w:type="dxa"/>
            <w:gridSpan w:val="4"/>
          </w:tcPr>
          <w:p w:rsidR="00AA2FDA" w:rsidRDefault="00AA2FDA">
            <w:pPr>
              <w:rPr>
                <w:rFonts w:eastAsia="仿宋_GB2312"/>
                <w:sz w:val="24"/>
              </w:rPr>
            </w:pPr>
          </w:p>
          <w:p w:rsidR="00AA2FDA" w:rsidRDefault="00391A37">
            <w:pPr>
              <w:rPr>
                <w:rFonts w:eastAsia="仿宋_GB2312"/>
                <w:sz w:val="24"/>
              </w:rPr>
            </w:pPr>
            <w:r>
              <w:rPr>
                <w:rFonts w:eastAsia="仿宋_GB2312"/>
                <w:sz w:val="24"/>
              </w:rPr>
              <w:t>申请设站单位意见</w:t>
            </w:r>
          </w:p>
          <w:p w:rsidR="00AA2FDA" w:rsidRDefault="00391A37">
            <w:pPr>
              <w:rPr>
                <w:rFonts w:eastAsia="仿宋_GB2312"/>
                <w:sz w:val="24"/>
              </w:rPr>
            </w:pPr>
            <w:r>
              <w:rPr>
                <w:rFonts w:eastAsia="仿宋_GB2312"/>
                <w:sz w:val="24"/>
              </w:rPr>
              <w:t>（盖章）</w:t>
            </w:r>
          </w:p>
          <w:p w:rsidR="00AA2FDA" w:rsidRDefault="00AA2FDA">
            <w:pPr>
              <w:rPr>
                <w:rFonts w:eastAsia="仿宋_GB2312"/>
                <w:sz w:val="24"/>
              </w:rPr>
            </w:pPr>
          </w:p>
          <w:p w:rsidR="00AA2FDA" w:rsidRDefault="00AA2FDA">
            <w:pPr>
              <w:rPr>
                <w:rFonts w:eastAsia="仿宋_GB2312"/>
                <w:sz w:val="24"/>
              </w:rPr>
            </w:pPr>
          </w:p>
          <w:p w:rsidR="00AA2FDA" w:rsidRDefault="00391A37">
            <w:pPr>
              <w:rPr>
                <w:rFonts w:eastAsia="仿宋_GB2312"/>
                <w:sz w:val="24"/>
              </w:rPr>
            </w:pPr>
            <w:r>
              <w:rPr>
                <w:rFonts w:eastAsia="仿宋_GB2312"/>
                <w:sz w:val="24"/>
              </w:rPr>
              <w:t>负责人签字（签章）</w:t>
            </w:r>
          </w:p>
          <w:p w:rsidR="00AA2FDA" w:rsidRDefault="00AA2FDA">
            <w:pPr>
              <w:rPr>
                <w:rFonts w:eastAsia="仿宋_GB2312"/>
                <w:sz w:val="24"/>
              </w:rPr>
            </w:pPr>
          </w:p>
          <w:p w:rsidR="00AA2FDA" w:rsidRDefault="00AA2FDA">
            <w:pPr>
              <w:rPr>
                <w:rFonts w:eastAsia="仿宋_GB2312"/>
                <w:sz w:val="24"/>
              </w:rPr>
            </w:pPr>
          </w:p>
          <w:p w:rsidR="00AA2FDA" w:rsidRDefault="00391A37">
            <w:pPr>
              <w:ind w:firstLineChars="200" w:firstLine="480"/>
              <w:rPr>
                <w:rFonts w:eastAsia="仿宋_GB2312"/>
                <w:sz w:val="24"/>
              </w:rPr>
            </w:pP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tc>
        <w:tc>
          <w:tcPr>
            <w:tcW w:w="2977" w:type="dxa"/>
            <w:gridSpan w:val="4"/>
          </w:tcPr>
          <w:p w:rsidR="00AA2FDA" w:rsidRDefault="00AA2FDA">
            <w:pPr>
              <w:rPr>
                <w:rFonts w:eastAsia="仿宋_GB2312"/>
                <w:sz w:val="24"/>
              </w:rPr>
            </w:pPr>
          </w:p>
          <w:p w:rsidR="00AA2FDA" w:rsidRDefault="00391A37">
            <w:pPr>
              <w:rPr>
                <w:rFonts w:eastAsia="仿宋_GB2312"/>
                <w:sz w:val="24"/>
              </w:rPr>
            </w:pPr>
            <w:r>
              <w:rPr>
                <w:rFonts w:eastAsia="仿宋_GB2312"/>
                <w:sz w:val="24"/>
              </w:rPr>
              <w:t>高校所属院系意见</w:t>
            </w:r>
          </w:p>
          <w:p w:rsidR="00AA2FDA" w:rsidRDefault="00391A37">
            <w:pPr>
              <w:rPr>
                <w:rFonts w:eastAsia="仿宋_GB2312"/>
                <w:sz w:val="24"/>
              </w:rPr>
            </w:pPr>
            <w:r>
              <w:rPr>
                <w:rFonts w:eastAsia="仿宋_GB2312"/>
                <w:sz w:val="24"/>
              </w:rPr>
              <w:t>（盖章）</w:t>
            </w:r>
          </w:p>
          <w:p w:rsidR="00AA2FDA" w:rsidRDefault="00AA2FDA">
            <w:pPr>
              <w:rPr>
                <w:rFonts w:eastAsia="仿宋_GB2312"/>
                <w:sz w:val="24"/>
              </w:rPr>
            </w:pPr>
          </w:p>
          <w:p w:rsidR="00AA2FDA" w:rsidRDefault="00AA2FDA">
            <w:pPr>
              <w:rPr>
                <w:rFonts w:eastAsia="仿宋_GB2312"/>
                <w:sz w:val="24"/>
              </w:rPr>
            </w:pPr>
          </w:p>
          <w:p w:rsidR="00AA2FDA" w:rsidRDefault="00391A37">
            <w:pPr>
              <w:rPr>
                <w:rFonts w:eastAsia="仿宋_GB2312"/>
                <w:sz w:val="24"/>
              </w:rPr>
            </w:pPr>
            <w:r>
              <w:rPr>
                <w:rFonts w:eastAsia="仿宋_GB2312"/>
                <w:sz w:val="24"/>
              </w:rPr>
              <w:t>负责人签字（签章）</w:t>
            </w:r>
          </w:p>
          <w:p w:rsidR="00AA2FDA" w:rsidRDefault="00AA2FDA">
            <w:pPr>
              <w:rPr>
                <w:rFonts w:eastAsia="仿宋_GB2312"/>
                <w:sz w:val="24"/>
              </w:rPr>
            </w:pPr>
          </w:p>
          <w:p w:rsidR="00AA2FDA" w:rsidRDefault="00AA2FDA">
            <w:pPr>
              <w:rPr>
                <w:rFonts w:eastAsia="仿宋_GB2312"/>
                <w:sz w:val="24"/>
              </w:rPr>
            </w:pPr>
          </w:p>
          <w:p w:rsidR="00AA2FDA" w:rsidRDefault="00391A37">
            <w:pPr>
              <w:ind w:firstLineChars="150" w:firstLine="360"/>
              <w:rPr>
                <w:szCs w:val="21"/>
              </w:rPr>
            </w:pP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tc>
        <w:tc>
          <w:tcPr>
            <w:tcW w:w="3354" w:type="dxa"/>
            <w:gridSpan w:val="3"/>
          </w:tcPr>
          <w:p w:rsidR="00AA2FDA" w:rsidRDefault="00AA2FDA">
            <w:pPr>
              <w:rPr>
                <w:rFonts w:eastAsia="仿宋_GB2312"/>
                <w:sz w:val="24"/>
              </w:rPr>
            </w:pPr>
          </w:p>
          <w:p w:rsidR="00AA2FDA" w:rsidRDefault="00391A37">
            <w:pPr>
              <w:rPr>
                <w:rFonts w:eastAsia="仿宋_GB2312"/>
                <w:sz w:val="24"/>
              </w:rPr>
            </w:pPr>
            <w:r>
              <w:rPr>
                <w:rFonts w:eastAsia="仿宋_GB2312"/>
                <w:sz w:val="24"/>
              </w:rPr>
              <w:t>高校意见</w:t>
            </w:r>
          </w:p>
          <w:p w:rsidR="00AA2FDA" w:rsidRDefault="00391A37">
            <w:pPr>
              <w:rPr>
                <w:rFonts w:eastAsia="仿宋_GB2312"/>
                <w:sz w:val="24"/>
              </w:rPr>
            </w:pPr>
            <w:r>
              <w:rPr>
                <w:rFonts w:eastAsia="仿宋_GB2312"/>
                <w:sz w:val="24"/>
              </w:rPr>
              <w:t>（盖章）</w:t>
            </w:r>
          </w:p>
          <w:p w:rsidR="00AA2FDA" w:rsidRDefault="00AA2FDA">
            <w:pPr>
              <w:rPr>
                <w:rFonts w:eastAsia="仿宋_GB2312"/>
                <w:sz w:val="24"/>
              </w:rPr>
            </w:pPr>
          </w:p>
          <w:p w:rsidR="00AA2FDA" w:rsidRDefault="00AA2FDA">
            <w:pPr>
              <w:rPr>
                <w:rFonts w:eastAsia="仿宋_GB2312"/>
                <w:sz w:val="24"/>
              </w:rPr>
            </w:pPr>
          </w:p>
          <w:p w:rsidR="00AA2FDA" w:rsidRDefault="00391A37">
            <w:pPr>
              <w:rPr>
                <w:rFonts w:eastAsia="仿宋_GB2312"/>
                <w:sz w:val="24"/>
              </w:rPr>
            </w:pPr>
            <w:r>
              <w:rPr>
                <w:rFonts w:eastAsia="仿宋_GB2312"/>
                <w:sz w:val="24"/>
              </w:rPr>
              <w:t>负责人签字（签章）</w:t>
            </w:r>
          </w:p>
          <w:p w:rsidR="00AA2FDA" w:rsidRDefault="00AA2FDA">
            <w:pPr>
              <w:rPr>
                <w:rFonts w:eastAsia="仿宋_GB2312"/>
                <w:sz w:val="24"/>
              </w:rPr>
            </w:pPr>
          </w:p>
          <w:p w:rsidR="00AA2FDA" w:rsidRDefault="00AA2FDA">
            <w:pPr>
              <w:rPr>
                <w:rFonts w:eastAsia="仿宋_GB2312"/>
                <w:sz w:val="24"/>
              </w:rPr>
            </w:pPr>
          </w:p>
          <w:p w:rsidR="00AA2FDA" w:rsidRDefault="00391A37">
            <w:pPr>
              <w:ind w:firstLineChars="300" w:firstLine="720"/>
              <w:rPr>
                <w:szCs w:val="21"/>
              </w:rPr>
            </w:pP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tc>
      </w:tr>
    </w:tbl>
    <w:p w:rsidR="00AA2FDA" w:rsidRDefault="00AA2FDA"/>
    <w:sectPr w:rsidR="00AA2F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A37" w:rsidRDefault="00391A37">
      <w:r>
        <w:separator/>
      </w:r>
    </w:p>
  </w:endnote>
  <w:endnote w:type="continuationSeparator" w:id="0">
    <w:p w:rsidR="00391A37" w:rsidRDefault="00391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FDA" w:rsidRDefault="00391A37">
    <w:pPr>
      <w:pStyle w:val="a3"/>
      <w:ind w:leftChars="200" w:left="420" w:rightChars="200" w:right="420"/>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r>
      <w:rPr>
        <w:rFonts w:ascii="宋体" w:hAnsi="宋体" w:hint="eastAsia"/>
        <w:sz w:val="28"/>
        <w:szCs w:val="28"/>
      </w:rPr>
      <w:t>—</w:t>
    </w:r>
  </w:p>
  <w:p w:rsidR="00AA2FDA" w:rsidRDefault="00AA2FD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FDA" w:rsidRDefault="00391A37">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A2FDA" w:rsidRDefault="00391A37">
                          <w:pPr>
                            <w:pStyle w:val="a3"/>
                          </w:pPr>
                          <w:r>
                            <w:fldChar w:fldCharType="begin"/>
                          </w:r>
                          <w:r>
                            <w:instrText xml:space="preserve"> PAGE  \* MERGEFORMAT </w:instrText>
                          </w:r>
                          <w:r>
                            <w:fldChar w:fldCharType="separate"/>
                          </w:r>
                          <w:r w:rsidR="007E4B89">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A2FDA" w:rsidRDefault="00391A37">
                    <w:pPr>
                      <w:pStyle w:val="a3"/>
                    </w:pPr>
                    <w:r>
                      <w:fldChar w:fldCharType="begin"/>
                    </w:r>
                    <w:r>
                      <w:instrText xml:space="preserve"> PAGE  \* MERGEFORMAT </w:instrText>
                    </w:r>
                    <w:r>
                      <w:fldChar w:fldCharType="separate"/>
                    </w:r>
                    <w:r w:rsidR="007E4B89">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A37" w:rsidRDefault="00391A37">
      <w:r>
        <w:separator/>
      </w:r>
    </w:p>
  </w:footnote>
  <w:footnote w:type="continuationSeparator" w:id="0">
    <w:p w:rsidR="00391A37" w:rsidRDefault="00391A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3NTVhOWU1ODVmYzUzYTAzOTliMzc0MDA3MTA1MGYifQ=="/>
  </w:docVars>
  <w:rsids>
    <w:rsidRoot w:val="009208F6"/>
    <w:rsid w:val="00094ED8"/>
    <w:rsid w:val="000E56E2"/>
    <w:rsid w:val="0014285A"/>
    <w:rsid w:val="001E2F7B"/>
    <w:rsid w:val="00204481"/>
    <w:rsid w:val="0024082E"/>
    <w:rsid w:val="00293D27"/>
    <w:rsid w:val="002960C7"/>
    <w:rsid w:val="0031464C"/>
    <w:rsid w:val="00391A37"/>
    <w:rsid w:val="003C6A7C"/>
    <w:rsid w:val="003E7C29"/>
    <w:rsid w:val="005B1CC5"/>
    <w:rsid w:val="00693799"/>
    <w:rsid w:val="006D6860"/>
    <w:rsid w:val="006E3DEA"/>
    <w:rsid w:val="006F2EFE"/>
    <w:rsid w:val="007218CA"/>
    <w:rsid w:val="0072702D"/>
    <w:rsid w:val="007E4B89"/>
    <w:rsid w:val="007F02D7"/>
    <w:rsid w:val="00802435"/>
    <w:rsid w:val="00852AF2"/>
    <w:rsid w:val="00862D16"/>
    <w:rsid w:val="0090270A"/>
    <w:rsid w:val="009208F6"/>
    <w:rsid w:val="00922116"/>
    <w:rsid w:val="00931620"/>
    <w:rsid w:val="009A6F1D"/>
    <w:rsid w:val="00AA2FDA"/>
    <w:rsid w:val="00AD69B6"/>
    <w:rsid w:val="00AE1BC8"/>
    <w:rsid w:val="00B76267"/>
    <w:rsid w:val="00B84253"/>
    <w:rsid w:val="00B85004"/>
    <w:rsid w:val="00BD3391"/>
    <w:rsid w:val="00C579DA"/>
    <w:rsid w:val="00C70C23"/>
    <w:rsid w:val="00D13576"/>
    <w:rsid w:val="00D36686"/>
    <w:rsid w:val="00D831E6"/>
    <w:rsid w:val="00DA5D3D"/>
    <w:rsid w:val="00ED015A"/>
    <w:rsid w:val="00EF1BD8"/>
    <w:rsid w:val="00F31DB7"/>
    <w:rsid w:val="00F40AFD"/>
    <w:rsid w:val="00FB56FB"/>
    <w:rsid w:val="012B3088"/>
    <w:rsid w:val="0A3D5E7F"/>
    <w:rsid w:val="0E6B5EF3"/>
    <w:rsid w:val="11CC72DB"/>
    <w:rsid w:val="13147A23"/>
    <w:rsid w:val="16CC74C4"/>
    <w:rsid w:val="1E0B2E1E"/>
    <w:rsid w:val="1F8E5433"/>
    <w:rsid w:val="20DF5F93"/>
    <w:rsid w:val="22863CBE"/>
    <w:rsid w:val="25DE2433"/>
    <w:rsid w:val="2CDD31ED"/>
    <w:rsid w:val="2DEE3F5D"/>
    <w:rsid w:val="4BDF013B"/>
    <w:rsid w:val="4FF02890"/>
    <w:rsid w:val="548870F3"/>
    <w:rsid w:val="589B3F42"/>
    <w:rsid w:val="5DB46DF3"/>
    <w:rsid w:val="62A03AAB"/>
    <w:rsid w:val="6A1A5DF3"/>
    <w:rsid w:val="6D1234C8"/>
    <w:rsid w:val="6DC70D5C"/>
    <w:rsid w:val="6ECE1671"/>
    <w:rsid w:val="70690C13"/>
    <w:rsid w:val="72094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Balloon Text"/>
    <w:basedOn w:val="a"/>
    <w:link w:val="Char1"/>
    <w:uiPriority w:val="99"/>
    <w:semiHidden/>
    <w:unhideWhenUsed/>
    <w:rsid w:val="007218CA"/>
    <w:rPr>
      <w:sz w:val="18"/>
      <w:szCs w:val="18"/>
    </w:rPr>
  </w:style>
  <w:style w:type="character" w:customStyle="1" w:styleId="Char1">
    <w:name w:val="批注框文本 Char"/>
    <w:basedOn w:val="a0"/>
    <w:link w:val="a6"/>
    <w:uiPriority w:val="99"/>
    <w:semiHidden/>
    <w:rsid w:val="007218C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Balloon Text"/>
    <w:basedOn w:val="a"/>
    <w:link w:val="Char1"/>
    <w:uiPriority w:val="99"/>
    <w:semiHidden/>
    <w:unhideWhenUsed/>
    <w:rsid w:val="007218CA"/>
    <w:rPr>
      <w:sz w:val="18"/>
      <w:szCs w:val="18"/>
    </w:rPr>
  </w:style>
  <w:style w:type="character" w:customStyle="1" w:styleId="Char1">
    <w:name w:val="批注框文本 Char"/>
    <w:basedOn w:val="a0"/>
    <w:link w:val="a6"/>
    <w:uiPriority w:val="99"/>
    <w:semiHidden/>
    <w:rsid w:val="007218C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838</Words>
  <Characters>4779</Characters>
  <Application>Microsoft Office Word</Application>
  <DocSecurity>0</DocSecurity>
  <Lines>39</Lines>
  <Paragraphs>11</Paragraphs>
  <ScaleCrop>false</ScaleCrop>
  <Company>Microsoft</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朱锐</dc:creator>
  <cp:lastModifiedBy>朱锐</cp:lastModifiedBy>
  <cp:revision>32</cp:revision>
  <dcterms:created xsi:type="dcterms:W3CDTF">2024-05-31T07:01:00Z</dcterms:created>
  <dcterms:modified xsi:type="dcterms:W3CDTF">2024-06-19T10:34:00Z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B66B801F16604D8D99E540AA79DC76CC_12</vt:lpwstr>
  </property>
</Properties>
</file>